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DB5DD6" w:rsidRPr="00DB5DD6" w14:paraId="493F35D6" w14:textId="77777777" w:rsidTr="00DB5DD6">
        <w:tc>
          <w:tcPr>
            <w:tcW w:w="5000" w:type="pct"/>
            <w:vAlign w:val="center"/>
            <w:hideMark/>
          </w:tcPr>
          <w:p w14:paraId="1023D215" w14:textId="77777777" w:rsidR="00DB5DD6" w:rsidRPr="00DB5DD6" w:rsidRDefault="00DB5DD6" w:rsidP="00DB5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9013427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1</w:t>
      </w:r>
    </w:p>
    <w:p w14:paraId="5E3A74BD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15 to 30-second response for each of the following part 1 topics. </w:t>
      </w:r>
    </w:p>
    <w:p w14:paraId="039D55D3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Beautiful Scenery:</w:t>
      </w:r>
    </w:p>
    <w:p w14:paraId="45F226FD" w14:textId="77777777"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Does your hometown have beautiful views/scenery?</w:t>
      </w:r>
    </w:p>
    <w:p w14:paraId="75CE9F9C" w14:textId="77777777"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is the view (like) when you look out the window of your room at home?</w:t>
      </w:r>
    </w:p>
    <w:p w14:paraId="12CE0C80" w14:textId="77777777" w:rsidR="00DB5DD6" w:rsidRPr="00DB5DD6" w:rsidRDefault="00DB5DD6" w:rsidP="00DB5D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Why do you think people often take pictures of beautiful scenery?</w:t>
      </w:r>
    </w:p>
    <w:p w14:paraId="05C2427A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2: Describe a successful small business</w:t>
      </w:r>
    </w:p>
    <w:p w14:paraId="087CE9BC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1 to 2-minute response for the following part 2 topic. </w:t>
      </w:r>
    </w:p>
    <w:p w14:paraId="3B1F999A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Describe a successful small business that you know about</w:t>
      </w:r>
    </w:p>
    <w:p w14:paraId="46548DA6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You should say:</w:t>
      </w:r>
    </w:p>
    <w:p w14:paraId="34CAF7F1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business (or, company) it is</w:t>
      </w:r>
    </w:p>
    <w:p w14:paraId="69969BD6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this business does (or, produces)</w:t>
      </w:r>
    </w:p>
    <w:p w14:paraId="51E53EED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how you know about this business</w:t>
      </w:r>
    </w:p>
    <w:p w14:paraId="62ABF04C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and explain why you think this company is successful</w:t>
      </w:r>
    </w:p>
    <w:p w14:paraId="792E8A84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>Part 3: Describe a successful small business</w:t>
      </w:r>
    </w:p>
    <w:p w14:paraId="0984F446" w14:textId="77777777" w:rsidR="00DB5DD6" w:rsidRPr="00DB5DD6" w:rsidRDefault="00DB5DD6" w:rsidP="00DB5D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Please record a 30 to 60-second response for each of the following part 3 topics. </w:t>
      </w:r>
    </w:p>
    <w:p w14:paraId="4C9BE0E5" w14:textId="77777777" w:rsidR="00DB5DD6" w:rsidRPr="00DB5DD6" w:rsidRDefault="00DB5DD6" w:rsidP="00DB5DD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In general, what do you think are the factors which determine whether a small company will become successful or not?</w:t>
      </w:r>
    </w:p>
    <w:p w14:paraId="130F8544" w14:textId="77777777" w:rsidR="00DB5DD6" w:rsidRPr="00DB5DD6" w:rsidRDefault="00DB5DD6" w:rsidP="00DB5DD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DD6">
        <w:rPr>
          <w:rFonts w:ascii="Times New Roman" w:eastAsia="Times New Roman" w:hAnsi="Times New Roman" w:cs="Times New Roman"/>
          <w:sz w:val="24"/>
          <w:szCs w:val="24"/>
        </w:rPr>
        <w:t>What types of industries or businesses are there in your hometown?</w:t>
      </w:r>
    </w:p>
    <w:p w14:paraId="55782D89" w14:textId="77777777" w:rsidR="00DB5DD6" w:rsidRDefault="00DB5DD6">
      <w:r>
        <w:t>Correction:</w:t>
      </w:r>
    </w:p>
    <w:p w14:paraId="7E77C492" w14:textId="77777777" w:rsidR="00DB5DD6" w:rsidRDefault="00EE47F5">
      <w:del w:id="0" w:author="Modaberi" w:date="2023-01-10T11:58:00Z">
        <w:r w:rsidDel="00EE47F5">
          <w:delText xml:space="preserve">Do </w:delText>
        </w:r>
      </w:del>
      <w:ins w:id="1" w:author="Modaberi" w:date="2023-01-10T11:58:00Z">
        <w:r>
          <w:t>Go</w:t>
        </w:r>
        <w:r>
          <w:t xml:space="preserve"> </w:t>
        </w:r>
      </w:ins>
      <w:r>
        <w:t>sightseeing</w:t>
      </w:r>
    </w:p>
    <w:p w14:paraId="53BD1324" w14:textId="77777777" w:rsidR="000A27B5" w:rsidRDefault="000A27B5">
      <w:r>
        <w:t xml:space="preserve">They want to </w:t>
      </w:r>
      <w:commentRangeStart w:id="2"/>
      <w:r>
        <w:t>capture moments</w:t>
      </w:r>
      <w:commentRangeEnd w:id="2"/>
      <w:r>
        <w:rPr>
          <w:rStyle w:val="CommentReference"/>
        </w:rPr>
        <w:commentReference w:id="2"/>
      </w:r>
    </w:p>
    <w:p w14:paraId="7DC08F76" w14:textId="083509F3" w:rsidR="008D3E91" w:rsidRDefault="008D3E91">
      <w:commentRangeStart w:id="3"/>
      <w:r>
        <w:t>Account</w:t>
      </w:r>
      <w:commentRangeEnd w:id="3"/>
      <w:r>
        <w:rPr>
          <w:rStyle w:val="CommentReference"/>
        </w:rPr>
        <w:commentReference w:id="3"/>
      </w:r>
    </w:p>
    <w:p w14:paraId="7C634AAF" w14:textId="5CC7DA51" w:rsidR="008D3E91" w:rsidRDefault="008D3E91" w:rsidP="008D7F7F">
      <w:r>
        <w:t xml:space="preserve">Decorated them really </w:t>
      </w:r>
      <w:del w:id="4" w:author="Modaberi" w:date="2023-01-10T12:01:00Z">
        <w:r w:rsidDel="008D7F7F">
          <w:delText>pretty</w:delText>
        </w:r>
      </w:del>
      <w:ins w:id="5" w:author="Modaberi" w:date="2023-01-10T12:01:00Z">
        <w:r w:rsidR="008D7F7F">
          <w:t>prett</w:t>
        </w:r>
        <w:r w:rsidR="008D7F7F">
          <w:t xml:space="preserve">ily </w:t>
        </w:r>
      </w:ins>
    </w:p>
    <w:p w14:paraId="75CB51D1" w14:textId="179D5BC6" w:rsidR="008D3E91" w:rsidRDefault="008D7F7F" w:rsidP="008D7F7F">
      <w:r>
        <w:t xml:space="preserve">How </w:t>
      </w:r>
      <w:del w:id="6" w:author="Modaberi" w:date="2023-01-10T12:02:00Z">
        <w:r w:rsidDel="008D7F7F">
          <w:delText xml:space="preserve">does </w:delText>
        </w:r>
      </w:del>
      <w:r>
        <w:t>she make</w:t>
      </w:r>
      <w:ins w:id="7" w:author="Modaberi" w:date="2023-01-10T12:02:00Z">
        <w:r>
          <w:t>s</w:t>
        </w:r>
      </w:ins>
      <w:r>
        <w:t xml:space="preserve"> such magical cakes</w:t>
      </w:r>
    </w:p>
    <w:p w14:paraId="6ACA1A32" w14:textId="1D9AD6BD" w:rsidR="008D7F7F" w:rsidRDefault="003350CA">
      <w:commentRangeStart w:id="8"/>
      <w:r>
        <w:t>Thousands</w:t>
      </w:r>
      <w:commentRangeEnd w:id="8"/>
      <w:r>
        <w:rPr>
          <w:rStyle w:val="CommentReference"/>
        </w:rPr>
        <w:commentReference w:id="8"/>
      </w:r>
    </w:p>
    <w:p w14:paraId="4E3A8499" w14:textId="4E0C035A" w:rsidR="003350CA" w:rsidRDefault="003350CA">
      <w:r>
        <w:lastRenderedPageBreak/>
        <w:t>She’s really looking forward to open</w:t>
      </w:r>
      <w:ins w:id="9" w:author="Modaberi" w:date="2023-01-10T12:03:00Z">
        <w:r w:rsidR="008B3440">
          <w:t>ing</w:t>
        </w:r>
      </w:ins>
      <w:r>
        <w:t xml:space="preserve"> other branches in different cities </w:t>
      </w:r>
    </w:p>
    <w:p w14:paraId="3DE978A0" w14:textId="65942F1D" w:rsidR="008B3440" w:rsidRDefault="008B3440" w:rsidP="00DA59BF">
      <w:r>
        <w:t>Sh</w:t>
      </w:r>
      <w:r w:rsidR="003350CA">
        <w:t xml:space="preserve">e had </w:t>
      </w:r>
      <w:ins w:id="10" w:author="Modaberi" w:date="2023-01-10T12:03:00Z">
        <w:r w:rsidR="003350CA">
          <w:t xml:space="preserve">a </w:t>
        </w:r>
      </w:ins>
      <w:r w:rsidR="003350CA">
        <w:t xml:space="preserve">tight budget </w:t>
      </w:r>
    </w:p>
    <w:p w14:paraId="467204A7" w14:textId="6C4E20D7" w:rsidR="001E5894" w:rsidRDefault="00DA59BF" w:rsidP="00452BCF">
      <w:r>
        <w:t>Succ</w:t>
      </w:r>
      <w:r w:rsidR="00C525B3">
        <w:t xml:space="preserve">ess or failure </w:t>
      </w:r>
      <w:del w:id="11" w:author="Modaberi" w:date="2023-01-10T12:04:00Z">
        <w:r w:rsidR="00C525B3" w:rsidDel="00C525B3">
          <w:delText xml:space="preserve">is </w:delText>
        </w:r>
      </w:del>
      <w:ins w:id="12" w:author="Modaberi" w:date="2023-01-10T12:04:00Z">
        <w:r w:rsidR="001E5894">
          <w:t>are</w:t>
        </w:r>
        <w:r w:rsidR="00C525B3">
          <w:t xml:space="preserve"> </w:t>
        </w:r>
      </w:ins>
      <w:r w:rsidR="00C525B3">
        <w:t>not permanent</w:t>
      </w:r>
    </w:p>
    <w:p w14:paraId="179440E5" w14:textId="77777777" w:rsidR="00DB5DD6" w:rsidRDefault="00DB5DD6">
      <w:r>
        <w:t>Rater’s comments:</w:t>
      </w:r>
    </w:p>
    <w:p w14:paraId="2D8A4B7D" w14:textId="4499E561" w:rsidR="00DB5DD6" w:rsidRDefault="00452BCF" w:rsidP="00DB5DD6">
      <w:pPr>
        <w:pStyle w:val="ListBullet"/>
      </w:pPr>
      <w:r>
        <w:t>+ Good overall intonation</w:t>
      </w:r>
    </w:p>
    <w:p w14:paraId="5F0192CD" w14:textId="24A38C70" w:rsidR="00452BCF" w:rsidRDefault="00452BCF" w:rsidP="00DB5DD6">
      <w:pPr>
        <w:pStyle w:val="ListBullet"/>
      </w:pPr>
      <w:r>
        <w:t>- Farsi accent</w:t>
      </w:r>
    </w:p>
    <w:p w14:paraId="5A69B722" w14:textId="2752B423" w:rsidR="00452BCF" w:rsidRDefault="00452BCF" w:rsidP="00452BCF">
      <w:pPr>
        <w:pStyle w:val="ListBullet"/>
      </w:pPr>
      <w:r>
        <w:t>- Some mispronunciations (due to your Farsi accent)</w:t>
      </w:r>
    </w:p>
    <w:p w14:paraId="05EF200E" w14:textId="569D38DC" w:rsidR="00452BCF" w:rsidRDefault="00452BCF" w:rsidP="00DB5DD6">
      <w:pPr>
        <w:pStyle w:val="ListBullet"/>
      </w:pPr>
      <w:r>
        <w:t>- Some grammatical errors</w:t>
      </w:r>
    </w:p>
    <w:p w14:paraId="36D7A32F" w14:textId="7C26C10A" w:rsidR="00452BCF" w:rsidRDefault="00452BCF" w:rsidP="00452BCF">
      <w:pPr>
        <w:pStyle w:val="ListBullet"/>
      </w:pPr>
      <w:r>
        <w:t>- You had grammatical errors in articles, to-be verbs, adverbs, and so on</w:t>
      </w:r>
    </w:p>
    <w:p w14:paraId="4CFB9834" w14:textId="55411956" w:rsidR="00452BCF" w:rsidRDefault="00452BCF" w:rsidP="00452BCF">
      <w:pPr>
        <w:pStyle w:val="ListBullet"/>
      </w:pPr>
      <w:r>
        <w:t xml:space="preserve">- </w:t>
      </w:r>
      <w:r w:rsidR="002A35BD">
        <w:t>Good range of vocabulary but limited knowledge of how to properly implement it</w:t>
      </w:r>
      <w:bookmarkStart w:id="13" w:name="_GoBack"/>
      <w:bookmarkEnd w:id="13"/>
    </w:p>
    <w:sectPr w:rsidR="00452B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Modaberi" w:date="2023-01-10T11:59:00Z" w:initials="M">
    <w:p w14:paraId="0897AD65" w14:textId="073883D8" w:rsidR="006461FC" w:rsidRDefault="000A27B5" w:rsidP="006461FC">
      <w:pPr>
        <w:pStyle w:val="CommentText"/>
      </w:pPr>
      <w:r>
        <w:rPr>
          <w:rStyle w:val="CommentReference"/>
        </w:rPr>
        <w:annotationRef/>
      </w:r>
      <w:r>
        <w:t>It would be better to be more specific, as in “the moment” or “certain moments”</w:t>
      </w:r>
      <w:r w:rsidR="006461FC">
        <w:t>.</w:t>
      </w:r>
    </w:p>
  </w:comment>
  <w:comment w:id="3" w:author="Modaberi" w:date="2023-01-10T12:01:00Z" w:initials="M">
    <w:p w14:paraId="1343181F" w14:textId="0340E9EA" w:rsidR="008D3E91" w:rsidRDefault="008D3E91">
      <w:pPr>
        <w:pStyle w:val="CommentText"/>
      </w:pPr>
      <w:r>
        <w:rPr>
          <w:rStyle w:val="CommentReference"/>
        </w:rPr>
        <w:annotationRef/>
      </w:r>
      <w:r>
        <w:t>Mispronunciation</w:t>
      </w:r>
    </w:p>
  </w:comment>
  <w:comment w:id="8" w:author="Modaberi" w:date="2023-01-10T12:02:00Z" w:initials="M">
    <w:p w14:paraId="582CDB36" w14:textId="412BF3F3" w:rsidR="003350CA" w:rsidRDefault="003350CA">
      <w:pPr>
        <w:pStyle w:val="CommentText"/>
      </w:pPr>
      <w:r>
        <w:rPr>
          <w:rStyle w:val="CommentReference"/>
        </w:rPr>
        <w:annotationRef/>
      </w:r>
      <w:r>
        <w:t>Mispronunciation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97AD65" w15:done="0"/>
  <w15:commentEx w15:paraId="1343181F" w15:done="0"/>
  <w15:commentEx w15:paraId="582CDB3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Arabi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CEA0E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6262F9"/>
    <w:multiLevelType w:val="multilevel"/>
    <w:tmpl w:val="6FDE0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C052B1"/>
    <w:multiLevelType w:val="multilevel"/>
    <w:tmpl w:val="202A3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daberi">
    <w15:presenceInfo w15:providerId="None" w15:userId="Modaber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79"/>
    <w:rsid w:val="000A27B5"/>
    <w:rsid w:val="001E5894"/>
    <w:rsid w:val="002A35BD"/>
    <w:rsid w:val="003350CA"/>
    <w:rsid w:val="00452BCF"/>
    <w:rsid w:val="006461FC"/>
    <w:rsid w:val="007D0D7C"/>
    <w:rsid w:val="007D7D79"/>
    <w:rsid w:val="008B3440"/>
    <w:rsid w:val="008D3E91"/>
    <w:rsid w:val="008D7F7F"/>
    <w:rsid w:val="00C525B3"/>
    <w:rsid w:val="00CB6B59"/>
    <w:rsid w:val="00DA59BF"/>
    <w:rsid w:val="00DB5DD6"/>
    <w:rsid w:val="00EE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C64E5"/>
  <w15:chartTrackingRefBased/>
  <w15:docId w15:val="{E3354C03-8DED-4DCB-B12C-163EDD987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yriadArabic" w:eastAsiaTheme="minorHAnsi" w:hAnsi="MyriadArabic" w:cs="MyriadArabic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5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5DD6"/>
    <w:rPr>
      <w:b/>
      <w:bCs/>
    </w:rPr>
  </w:style>
  <w:style w:type="paragraph" w:styleId="ListBullet">
    <w:name w:val="List Bullet"/>
    <w:basedOn w:val="Normal"/>
    <w:uiPriority w:val="99"/>
    <w:unhideWhenUsed/>
    <w:rsid w:val="00DB5DD6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A27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27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27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27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27B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7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0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Modaberi</dc:creator>
  <cp:keywords/>
  <dc:description/>
  <cp:lastModifiedBy>Modaberi</cp:lastModifiedBy>
  <cp:revision>15</cp:revision>
  <dcterms:created xsi:type="dcterms:W3CDTF">2023-01-10T05:36:00Z</dcterms:created>
  <dcterms:modified xsi:type="dcterms:W3CDTF">2023-01-10T08:37:00Z</dcterms:modified>
</cp:coreProperties>
</file>