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6DC5" w14:textId="5DEC24EA" w:rsidR="00692D21" w:rsidRPr="00692D21" w:rsidRDefault="00692D21" w:rsidP="00692D2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Some believe that choosing a </w:t>
      </w:r>
      <w:ins w:id="0" w:author="Author" w:date="2023-01-02T16:10:00Z"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career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path </w:t>
      </w:r>
      <w:del w:id="1" w:author="Author" w:date="2023-01-02T16:10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career </w:delText>
        </w:r>
      </w:del>
      <w:r w:rsidRPr="00692D21">
        <w:rPr>
          <w:rFonts w:asciiTheme="majorBidi" w:hAnsiTheme="majorBidi" w:cstheme="majorBidi"/>
          <w:sz w:val="28"/>
          <w:szCs w:val="28"/>
          <w:lang w:bidi="fa-IR"/>
        </w:rPr>
        <w:t>early is more reasonable and would results in job satisfaction.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>While, to some extent, I agree with the idea that this is crucial in occupational life, I also admit that there are some other important factors</w:t>
      </w:r>
      <w:ins w:id="2" w:author="Author" w:date="2023-01-02T16:11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 xml:space="preserve"> leading to satisfaction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14:paraId="412B2106" w14:textId="0302DC52" w:rsidR="00692D21" w:rsidRPr="00692D21" w:rsidRDefault="00692D21" w:rsidP="00692D2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On the one hand, </w:t>
      </w:r>
      <w:del w:id="3" w:author="Author" w:date="2023-01-02T16:11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illuminating </w:delText>
        </w:r>
      </w:del>
      <w:ins w:id="4" w:author="Author" w:date="2023-01-02T16:11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determining one’s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>job</w:t>
      </w:r>
      <w:del w:id="5" w:author="Author" w:date="2023-01-02T16:11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 way soon</w:delText>
        </w:r>
      </w:del>
      <w:r w:rsidRPr="00692D21">
        <w:rPr>
          <w:rFonts w:asciiTheme="majorBidi" w:hAnsiTheme="majorBidi" w:cstheme="majorBidi"/>
          <w:sz w:val="28"/>
          <w:szCs w:val="28"/>
          <w:lang w:bidi="fa-IR"/>
        </w:rPr>
        <w:t>, for example</w:t>
      </w:r>
      <w:r w:rsidR="00D967F3">
        <w:rPr>
          <w:rFonts w:asciiTheme="majorBidi" w:hAnsiTheme="majorBidi" w:cstheme="majorBidi"/>
          <w:sz w:val="28"/>
          <w:szCs w:val="28"/>
          <w:lang w:bidi="fa-IR"/>
        </w:rPr>
        <w:t xml:space="preserve">, 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when an individual is an </w:t>
      </w:r>
      <w:del w:id="6" w:author="Author" w:date="2023-01-02T16:12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adultescent </w:delText>
        </w:r>
      </w:del>
      <w:ins w:id="7" w:author="Author" w:date="2023-01-02T16:12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still young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>or right after leaving the school, could be beneficial in</w:t>
      </w:r>
      <w:r w:rsidR="00D967F3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ins w:id="8" w:author="Author" w:date="2023-01-02T16:12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 xml:space="preserve">their </w:t>
        </w:r>
      </w:ins>
      <w:r w:rsidR="00D967F3">
        <w:rPr>
          <w:rFonts w:asciiTheme="majorBidi" w:hAnsiTheme="majorBidi" w:cstheme="majorBidi"/>
          <w:sz w:val="28"/>
          <w:szCs w:val="28"/>
          <w:lang w:bidi="fa-IR"/>
        </w:rPr>
        <w:t>career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 life. First, it can save energy and time in reaching the goals and directions which are predetermined. When somebody know</w:t>
      </w:r>
      <w:ins w:id="9" w:author="Author" w:date="2023-01-02T16:12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s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 that he</w:t>
      </w:r>
      <w:r w:rsidR="00D967F3">
        <w:rPr>
          <w:rFonts w:asciiTheme="majorBidi" w:hAnsiTheme="majorBidi" w:cstheme="majorBidi"/>
          <w:sz w:val="28"/>
          <w:szCs w:val="28"/>
          <w:lang w:bidi="fa-IR"/>
        </w:rPr>
        <w:t xml:space="preserve"> or she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 wants to be an engineer, there is no need to invest </w:t>
      </w:r>
      <w:ins w:id="10" w:author="Author" w:date="2023-01-02T16:12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 xml:space="preserve">their time and energy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on </w:t>
      </w:r>
      <w:del w:id="11" w:author="Author" w:date="2023-01-02T16:12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the </w:delText>
        </w:r>
      </w:del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literature. Second, </w:t>
      </w:r>
      <w:del w:id="12" w:author="Author" w:date="2023-01-02T16:13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it </w:delText>
        </w:r>
      </w:del>
      <w:ins w:id="13" w:author="Author" w:date="2023-01-02T16:13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being determined in one’s path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would lead to not go astray and experience some occupations and </w:t>
      </w:r>
      <w:r w:rsidR="00D967F3">
        <w:rPr>
          <w:rFonts w:asciiTheme="majorBidi" w:hAnsiTheme="majorBidi" w:cstheme="majorBidi"/>
          <w:sz w:val="28"/>
          <w:szCs w:val="28"/>
          <w:lang w:bidi="fa-IR"/>
        </w:rPr>
        <w:t xml:space="preserve">learn some 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>knowledge</w:t>
      </w:r>
      <w:r w:rsidR="00D029EA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which are not effective in </w:t>
      </w:r>
      <w:del w:id="14" w:author="Author" w:date="2023-01-02T16:13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job </w:delText>
        </w:r>
      </w:del>
      <w:ins w:id="15" w:author="Author" w:date="2023-01-02T16:13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the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>future</w:t>
      </w:r>
      <w:r w:rsidR="00D967F3">
        <w:rPr>
          <w:rFonts w:asciiTheme="majorBidi" w:hAnsiTheme="majorBidi" w:cstheme="majorBidi"/>
          <w:sz w:val="28"/>
          <w:szCs w:val="28"/>
          <w:lang w:bidi="fa-IR"/>
        </w:rPr>
        <w:t>. L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ikewise, some </w:t>
      </w:r>
      <w:del w:id="16" w:author="Author" w:date="2023-01-02T16:13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job </w:delText>
        </w:r>
      </w:del>
      <w:r w:rsidRPr="00692D21">
        <w:rPr>
          <w:rFonts w:asciiTheme="majorBidi" w:hAnsiTheme="majorBidi" w:cstheme="majorBidi"/>
          <w:sz w:val="28"/>
          <w:szCs w:val="28"/>
          <w:lang w:bidi="fa-IR"/>
        </w:rPr>
        <w:t>course</w:t>
      </w:r>
      <w:r w:rsidR="00D967F3">
        <w:rPr>
          <w:rFonts w:asciiTheme="majorBidi" w:hAnsiTheme="majorBidi" w:cstheme="majorBidi"/>
          <w:sz w:val="28"/>
          <w:szCs w:val="28"/>
          <w:lang w:bidi="fa-IR"/>
        </w:rPr>
        <w:t>s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 need to </w:t>
      </w:r>
      <w:r w:rsidR="00D967F3">
        <w:rPr>
          <w:rFonts w:asciiTheme="majorBidi" w:hAnsiTheme="majorBidi" w:cstheme="majorBidi"/>
          <w:sz w:val="28"/>
          <w:szCs w:val="28"/>
          <w:lang w:bidi="fa-IR"/>
        </w:rPr>
        <w:t xml:space="preserve">be 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>plan</w:t>
      </w:r>
      <w:r w:rsidR="00D967F3">
        <w:rPr>
          <w:rFonts w:asciiTheme="majorBidi" w:hAnsiTheme="majorBidi" w:cstheme="majorBidi"/>
          <w:sz w:val="28"/>
          <w:szCs w:val="28"/>
          <w:lang w:bidi="fa-IR"/>
        </w:rPr>
        <w:t>ned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D967F3">
        <w:rPr>
          <w:rFonts w:asciiTheme="majorBidi" w:hAnsiTheme="majorBidi" w:cstheme="majorBidi"/>
          <w:sz w:val="28"/>
          <w:szCs w:val="28"/>
          <w:lang w:bidi="fa-IR"/>
        </w:rPr>
        <w:t>in order to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 gain specific skills and knowledge. A person who wants to be a doctor must </w:t>
      </w:r>
      <w:del w:id="17" w:author="Author" w:date="2023-01-02T16:13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schedule </w:delText>
        </w:r>
      </w:del>
      <w:ins w:id="18" w:author="Author" w:date="2023-01-02T16:13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decide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very soon and </w:t>
      </w:r>
      <w:del w:id="19" w:author="Author" w:date="2023-01-02T16:13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>strengthen some courses</w:delText>
        </w:r>
      </w:del>
      <w:ins w:id="20" w:author="Author" w:date="2023-01-02T16:13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become knowledg</w:t>
        </w:r>
      </w:ins>
      <w:ins w:id="21" w:author="Author" w:date="2023-01-02T16:14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eable in some areas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 like Anatomy, Math, Physics and etc., from secondary school. </w:t>
      </w:r>
    </w:p>
    <w:p w14:paraId="179E7ED5" w14:textId="3268362F" w:rsidR="00692D21" w:rsidRPr="00692D21" w:rsidRDefault="00692D21" w:rsidP="00692D2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At the same time, </w:t>
      </w:r>
      <w:del w:id="22" w:author="Author" w:date="2023-01-02T16:14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everyone </w:delText>
        </w:r>
      </w:del>
      <w:ins w:id="23" w:author="Author" w:date="2023-01-02T16:14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deciding a career path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is not suitable for </w:t>
      </w:r>
      <w:del w:id="24" w:author="Author" w:date="2023-01-02T16:14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>this decision early</w:delText>
        </w:r>
      </w:del>
      <w:ins w:id="25" w:author="Author" w:date="2023-01-02T16:14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everyone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>. Some should experience a job to understand the details of it. To make this fact clearer, becoming a doctor will make a person who chooses this job</w:t>
      </w:r>
      <w:del w:id="26" w:author="Author" w:date="2023-01-02T16:15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>,</w:delText>
        </w:r>
      </w:del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del w:id="27" w:author="Author" w:date="2023-01-02T16:15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involves </w:delText>
        </w:r>
      </w:del>
      <w:ins w:id="28" w:author="Author" w:date="2023-01-02T16:15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be in contact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with blood, some patients who are always groaning and being on-call at any time of day and night. These details are not </w:t>
      </w:r>
      <w:commentRangeStart w:id="29"/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apprehensive </w:t>
      </w:r>
      <w:commentRangeEnd w:id="29"/>
      <w:r w:rsidR="0055780B">
        <w:rPr>
          <w:rStyle w:val="CommentReference"/>
        </w:rPr>
        <w:commentReference w:id="29"/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>for some people without having any experience</w:t>
      </w:r>
      <w:r w:rsidR="00280895">
        <w:rPr>
          <w:rFonts w:asciiTheme="majorBidi" w:hAnsiTheme="majorBidi" w:cstheme="majorBidi"/>
          <w:sz w:val="28"/>
          <w:szCs w:val="28"/>
          <w:lang w:bidi="fa-IR"/>
        </w:rPr>
        <w:t>s</w:t>
      </w: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 about</w:t>
      </w:r>
      <w:ins w:id="30" w:author="Author" w:date="2023-01-02T16:15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 xml:space="preserve"> them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. Next, deciding early about </w:t>
      </w:r>
      <w:del w:id="31" w:author="Author" w:date="2023-01-02T16:15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the </w:delText>
        </w:r>
      </w:del>
      <w:ins w:id="32" w:author="Author" w:date="2023-01-02T16:15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one’s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path </w:t>
      </w:r>
      <w:del w:id="33" w:author="Author" w:date="2023-01-02T16:15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job </w:delText>
        </w:r>
      </w:del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is not the only criterion of being satisfied in job. High salary, </w:t>
      </w:r>
      <w:del w:id="34" w:author="Author" w:date="2023-01-02T16:16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apt </w:delText>
        </w:r>
      </w:del>
      <w:ins w:id="35" w:author="Author" w:date="2023-01-02T16:16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suitable job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>environment</w:t>
      </w:r>
      <w:del w:id="36" w:author="Author" w:date="2023-01-02T16:16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 job</w:delText>
        </w:r>
      </w:del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, being as skillful and knowledgeable as </w:t>
      </w:r>
      <w:del w:id="37" w:author="Author" w:date="2023-01-02T16:16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a </w:delText>
        </w:r>
      </w:del>
      <w:ins w:id="38" w:author="Author" w:date="2023-01-02T16:16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the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job </w:t>
      </w:r>
      <w:del w:id="39" w:author="Author" w:date="2023-01-02T16:16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>needs</w:delText>
        </w:r>
      </w:del>
      <w:ins w:id="40" w:author="Author" w:date="2023-01-02T16:16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>demands/requires</w:t>
        </w:r>
        <w:r w:rsidR="0055780B" w:rsidRPr="00692D21">
          <w:rPr>
            <w:rFonts w:asciiTheme="majorBidi" w:hAnsiTheme="majorBidi" w:cstheme="majorBidi"/>
            <w:sz w:val="28"/>
            <w:szCs w:val="28"/>
            <w:lang w:bidi="fa-IR"/>
          </w:rPr>
          <w:t xml:space="preserve">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and job security are some other key items </w:t>
      </w:r>
      <w:ins w:id="41" w:author="Author" w:date="2023-01-02T16:16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 xml:space="preserve">that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could lead to </w:t>
      </w:r>
      <w:ins w:id="42" w:author="Author" w:date="2023-01-02T16:16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 xml:space="preserve">a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>sense of satisfaction</w:t>
      </w:r>
      <w:del w:id="43" w:author="Author" w:date="2023-01-02T16:16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 xml:space="preserve"> in job</w:delText>
        </w:r>
      </w:del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. </w:t>
      </w:r>
    </w:p>
    <w:p w14:paraId="167BA149" w14:textId="23F79EC4" w:rsidR="00763D93" w:rsidRDefault="00692D21" w:rsidP="00692D2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According to </w:t>
      </w:r>
      <w:ins w:id="44" w:author="Author" w:date="2023-01-02T16:16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 xml:space="preserve">the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reasons mentioned above, to some extent, I agree that determining </w:t>
      </w:r>
      <w:ins w:id="45" w:author="Author" w:date="2023-01-02T16:17:00Z">
        <w:r w:rsidR="0055780B">
          <w:rPr>
            <w:rFonts w:asciiTheme="majorBidi" w:hAnsiTheme="majorBidi" w:cstheme="majorBidi"/>
            <w:sz w:val="28"/>
            <w:szCs w:val="28"/>
            <w:lang w:bidi="fa-IR"/>
          </w:rPr>
          <w:t xml:space="preserve">one’s career </w:t>
        </w:r>
      </w:ins>
      <w:r w:rsidRPr="00692D21">
        <w:rPr>
          <w:rFonts w:asciiTheme="majorBidi" w:hAnsiTheme="majorBidi" w:cstheme="majorBidi"/>
          <w:sz w:val="28"/>
          <w:szCs w:val="28"/>
          <w:lang w:bidi="fa-IR"/>
        </w:rPr>
        <w:t xml:space="preserve">path </w:t>
      </w:r>
      <w:del w:id="46" w:author="Author" w:date="2023-01-02T16:17:00Z">
        <w:r w:rsidRPr="00692D21" w:rsidDel="0055780B">
          <w:rPr>
            <w:rFonts w:asciiTheme="majorBidi" w:hAnsiTheme="majorBidi" w:cstheme="majorBidi"/>
            <w:sz w:val="28"/>
            <w:szCs w:val="28"/>
            <w:lang w:bidi="fa-IR"/>
          </w:rPr>
          <w:delText>work</w:delText>
        </w:r>
        <w:r w:rsidDel="0055780B">
          <w:rPr>
            <w:rFonts w:asciiTheme="majorBidi" w:hAnsiTheme="majorBidi" w:cstheme="majorBidi" w:hint="cs"/>
            <w:sz w:val="28"/>
            <w:szCs w:val="28"/>
            <w:rtl/>
            <w:lang w:bidi="fa-IR"/>
          </w:rPr>
          <w:delText xml:space="preserve"> </w:delText>
        </w:r>
      </w:del>
      <w:r w:rsidRPr="00692D21">
        <w:rPr>
          <w:rFonts w:asciiTheme="majorBidi" w:hAnsiTheme="majorBidi" w:cstheme="majorBidi"/>
          <w:sz w:val="28"/>
          <w:szCs w:val="28"/>
          <w:lang w:bidi="fa-IR"/>
        </w:rPr>
        <w:t>early is helpful for career life, but it is not the only factor which is determinative.</w:t>
      </w:r>
    </w:p>
    <w:p w14:paraId="28919DDD" w14:textId="4708DF92" w:rsidR="0055780B" w:rsidRDefault="001A5998" w:rsidP="00692D2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>Close to 6.5</w:t>
      </w:r>
    </w:p>
    <w:p w14:paraId="47E6C76E" w14:textId="7AB8D7E3" w:rsidR="0055780B" w:rsidRDefault="0055780B" w:rsidP="00692D2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Rater’s comments: </w:t>
      </w:r>
    </w:p>
    <w:p w14:paraId="203F2510" w14:textId="189D05AA" w:rsidR="0055780B" w:rsidRDefault="0055780B" w:rsidP="00692D2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Try to keep yours essay between 250 and 270 words </w:t>
      </w:r>
    </w:p>
    <w:p w14:paraId="5AEF1CBA" w14:textId="66AD0F30" w:rsidR="0055780B" w:rsidRDefault="0055780B" w:rsidP="00692D21">
      <w:pPr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You had some grammatical and vocabulary related errors </w:t>
      </w:r>
    </w:p>
    <w:p w14:paraId="182C86F9" w14:textId="70C546C2" w:rsidR="0055780B" w:rsidRPr="00763D93" w:rsidRDefault="0055780B" w:rsidP="00692D21">
      <w:pPr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/>
          <w:sz w:val="28"/>
          <w:szCs w:val="28"/>
          <w:lang w:bidi="fa-IR"/>
        </w:rPr>
        <w:t xml:space="preserve">Good coherence and essay structure </w:t>
      </w:r>
    </w:p>
    <w:sectPr w:rsidR="0055780B" w:rsidRPr="00763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9" w:author="Author" w:date="2023-01-02T16:15:00Z" w:initials="MOU">
    <w:p w14:paraId="098174A6" w14:textId="7245AD7D" w:rsidR="0055780B" w:rsidRDefault="0055780B">
      <w:pPr>
        <w:pStyle w:val="CommentText"/>
      </w:pPr>
      <w:r>
        <w:rPr>
          <w:rStyle w:val="CommentReference"/>
        </w:rPr>
        <w:annotationRef/>
      </w:r>
      <w:r>
        <w:t xml:space="preserve">This word does not make sense here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8174A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D81A9" w16cex:dateUtc="2023-01-02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8174A6" w16cid:durableId="275D81A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AB"/>
    <w:rsid w:val="00043558"/>
    <w:rsid w:val="00071F5D"/>
    <w:rsid w:val="001A5998"/>
    <w:rsid w:val="001E290C"/>
    <w:rsid w:val="00280895"/>
    <w:rsid w:val="004028AD"/>
    <w:rsid w:val="004414B7"/>
    <w:rsid w:val="004F4E70"/>
    <w:rsid w:val="00505619"/>
    <w:rsid w:val="0055780B"/>
    <w:rsid w:val="00582D59"/>
    <w:rsid w:val="005A2DEA"/>
    <w:rsid w:val="005B0C51"/>
    <w:rsid w:val="006114A1"/>
    <w:rsid w:val="00630BB4"/>
    <w:rsid w:val="0067589F"/>
    <w:rsid w:val="00692D21"/>
    <w:rsid w:val="006B06AB"/>
    <w:rsid w:val="006F7791"/>
    <w:rsid w:val="00763D93"/>
    <w:rsid w:val="00862A63"/>
    <w:rsid w:val="00920E3C"/>
    <w:rsid w:val="009533F9"/>
    <w:rsid w:val="00AE0169"/>
    <w:rsid w:val="00C553A5"/>
    <w:rsid w:val="00D029EA"/>
    <w:rsid w:val="00D23025"/>
    <w:rsid w:val="00D967F3"/>
    <w:rsid w:val="00DD0C45"/>
    <w:rsid w:val="00F21D44"/>
    <w:rsid w:val="00FA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95FCC"/>
  <w15:chartTrackingRefBased/>
  <w15:docId w15:val="{CA15F036-4B9C-4042-8731-A596AF9D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55780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578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8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8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8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8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5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76922">
          <w:marLeft w:val="0"/>
          <w:marRight w:val="0"/>
          <w:marTop w:val="75"/>
          <w:marBottom w:val="75"/>
          <w:divBdr>
            <w:top w:val="dashed" w:sz="12" w:space="11" w:color="EEEEEE"/>
            <w:left w:val="dashed" w:sz="12" w:space="11" w:color="EEEEEE"/>
            <w:bottom w:val="dashed" w:sz="12" w:space="11" w:color="EEEEEE"/>
            <w:right w:val="dashed" w:sz="12" w:space="11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Tahereh</dc:creator>
  <cp:keywords/>
  <dc:description/>
  <cp:lastModifiedBy>Modaberi</cp:lastModifiedBy>
  <cp:revision>27</cp:revision>
  <dcterms:created xsi:type="dcterms:W3CDTF">2022-12-09T12:44:00Z</dcterms:created>
  <dcterms:modified xsi:type="dcterms:W3CDTF">2023-01-03T08:17:00Z</dcterms:modified>
</cp:coreProperties>
</file>