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95453" w14:textId="77777777" w:rsidR="0014692E" w:rsidRDefault="004A6413" w:rsidP="004A6413">
      <w:pPr>
        <w:bidi w:val="0"/>
        <w:ind w:left="-270"/>
        <w:jc w:val="both"/>
        <w:rPr>
          <w:b/>
          <w:bCs/>
          <w:noProof/>
          <w:color w:val="A8D08D" w:themeColor="accent6" w:themeTint="99"/>
          <w:sz w:val="28"/>
          <w:szCs w:val="28"/>
        </w:rPr>
      </w:pPr>
      <w:r>
        <w:rPr>
          <w:b/>
          <w:bCs/>
          <w:noProof/>
          <w:color w:val="A8D08D" w:themeColor="accent6" w:themeTint="99"/>
          <w:sz w:val="28"/>
          <w:szCs w:val="28"/>
        </w:rPr>
        <w:t>Ali – W6 T1</w:t>
      </w:r>
    </w:p>
    <w:p w14:paraId="4464C3CD" w14:textId="77777777" w:rsidR="004A6413" w:rsidRPr="004A6413" w:rsidRDefault="004A6413" w:rsidP="0014692E">
      <w:pPr>
        <w:bidi w:val="0"/>
        <w:ind w:left="-270"/>
        <w:jc w:val="both"/>
        <w:rPr>
          <w:b/>
          <w:bCs/>
          <w:noProof/>
          <w:color w:val="A8D08D" w:themeColor="accent6" w:themeTint="99"/>
          <w:sz w:val="28"/>
          <w:szCs w:val="28"/>
        </w:rPr>
      </w:pPr>
      <w:r>
        <w:rPr>
          <w:noProof/>
        </w:rPr>
        <w:drawing>
          <wp:anchor distT="0" distB="0" distL="114300" distR="114300" simplePos="0" relativeHeight="251658240" behindDoc="0" locked="0" layoutInCell="1" allowOverlap="1" wp14:anchorId="4AF9710B" wp14:editId="5E7297B3">
            <wp:simplePos x="0" y="0"/>
            <wp:positionH relativeFrom="margin">
              <wp:align>center</wp:align>
            </wp:positionH>
            <wp:positionV relativeFrom="paragraph">
              <wp:posOffset>330835</wp:posOffset>
            </wp:positionV>
            <wp:extent cx="5403215" cy="2802890"/>
            <wp:effectExtent l="0" t="0" r="6985"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l="35638" t="35376" r="14418" b="18552"/>
                    <a:stretch>
                      <a:fillRect/>
                    </a:stretch>
                  </pic:blipFill>
                  <pic:spPr bwMode="auto">
                    <a:xfrm>
                      <a:off x="0" y="0"/>
                      <a:ext cx="5403215" cy="2802890"/>
                    </a:xfrm>
                    <a:prstGeom prst="rect">
                      <a:avLst/>
                    </a:prstGeom>
                    <a:noFill/>
                  </pic:spPr>
                </pic:pic>
              </a:graphicData>
            </a:graphic>
            <wp14:sizeRelH relativeFrom="page">
              <wp14:pctWidth>0</wp14:pctWidth>
            </wp14:sizeRelH>
            <wp14:sizeRelV relativeFrom="page">
              <wp14:pctHeight>0</wp14:pctHeight>
            </wp14:sizeRelV>
          </wp:anchor>
        </w:drawing>
      </w:r>
    </w:p>
    <w:p w14:paraId="68B86C88" w14:textId="0EBB1BD2" w:rsidR="004A6413" w:rsidRDefault="004A6413" w:rsidP="004A6413">
      <w:pPr>
        <w:bidi w:val="0"/>
        <w:ind w:left="-270"/>
        <w:jc w:val="both"/>
        <w:rPr>
          <w:rFonts w:ascii="Times New Roman" w:eastAsia="Times New Roman" w:hAnsi="Times New Roman" w:cs="Times New Roman"/>
          <w:color w:val="252525"/>
          <w:sz w:val="28"/>
          <w:szCs w:val="28"/>
        </w:rPr>
      </w:pPr>
      <w:r>
        <w:rPr>
          <w:rFonts w:ascii="Times New Roman" w:eastAsia="Times New Roman" w:hAnsi="Times New Roman" w:cs="Times New Roman"/>
          <w:color w:val="252525"/>
          <w:sz w:val="28"/>
          <w:szCs w:val="28"/>
        </w:rPr>
        <w:t>The table depicts data on the cultivation of four popular agricultural products</w:t>
      </w:r>
      <w:del w:id="0" w:author="Author" w:date="2022-12-26T22:24:00Z">
        <w:r w:rsidDel="0074009E">
          <w:rPr>
            <w:rFonts w:ascii="Times New Roman" w:eastAsia="Times New Roman" w:hAnsi="Times New Roman" w:cs="Times New Roman"/>
            <w:color w:val="252525"/>
            <w:sz w:val="28"/>
            <w:szCs w:val="28"/>
          </w:rPr>
          <w:delText>' volume</w:delText>
        </w:r>
      </w:del>
      <w:r w:rsidR="0074009E">
        <w:rPr>
          <w:rFonts w:ascii="Times New Roman" w:eastAsia="Times New Roman" w:hAnsi="Times New Roman" w:cs="Times New Roman"/>
          <w:color w:val="252525"/>
          <w:sz w:val="28"/>
          <w:szCs w:val="28"/>
        </w:rPr>
        <w:t xml:space="preserve"> </w:t>
      </w:r>
      <w:r>
        <w:rPr>
          <w:rFonts w:ascii="Times New Roman" w:eastAsia="Times New Roman" w:hAnsi="Times New Roman" w:cs="Times New Roman"/>
          <w:color w:val="252525"/>
          <w:sz w:val="28"/>
          <w:szCs w:val="28"/>
        </w:rPr>
        <w:t>in million metric tons (MMT) between 2015 and 2035.</w:t>
      </w:r>
    </w:p>
    <w:p w14:paraId="06288E2D" w14:textId="59173AAD" w:rsidR="004A6413" w:rsidRDefault="004A6413" w:rsidP="004A6413">
      <w:pPr>
        <w:bidi w:val="0"/>
        <w:ind w:left="-270"/>
        <w:jc w:val="both"/>
        <w:rPr>
          <w:rFonts w:ascii="Times New Roman" w:eastAsia="Times New Roman" w:hAnsi="Times New Roman" w:cs="Times New Roman"/>
          <w:color w:val="252525"/>
          <w:sz w:val="28"/>
          <w:szCs w:val="28"/>
          <w:rtl/>
        </w:rPr>
      </w:pPr>
      <w:r>
        <w:rPr>
          <w:rFonts w:ascii="Times New Roman" w:eastAsia="Times New Roman" w:hAnsi="Times New Roman" w:cs="Times New Roman"/>
          <w:color w:val="252525"/>
          <w:sz w:val="28"/>
          <w:szCs w:val="28"/>
        </w:rPr>
        <w:t xml:space="preserve">Overall, wheat and barley are the two main grains, and the production of both is estimated to increase during the period. </w:t>
      </w:r>
      <w:del w:id="1" w:author="Author" w:date="2022-12-26T22:32:00Z">
        <w:r w:rsidDel="0074009E">
          <w:rPr>
            <w:rFonts w:ascii="Times New Roman" w:eastAsia="Times New Roman" w:hAnsi="Times New Roman" w:cs="Times New Roman"/>
            <w:color w:val="252525"/>
            <w:sz w:val="28"/>
            <w:szCs w:val="28"/>
          </w:rPr>
          <w:delText>Contrarily</w:delText>
        </w:r>
      </w:del>
      <w:ins w:id="2" w:author="Author" w:date="2022-12-26T22:32:00Z">
        <w:r w:rsidR="0074009E">
          <w:rPr>
            <w:rFonts w:ascii="Times New Roman" w:eastAsia="Times New Roman" w:hAnsi="Times New Roman" w:cs="Times New Roman"/>
            <w:color w:val="252525"/>
            <w:sz w:val="28"/>
            <w:szCs w:val="28"/>
          </w:rPr>
          <w:t>In contrast</w:t>
        </w:r>
      </w:ins>
      <w:r>
        <w:rPr>
          <w:rFonts w:ascii="Times New Roman" w:eastAsia="Times New Roman" w:hAnsi="Times New Roman" w:cs="Times New Roman"/>
          <w:color w:val="252525"/>
          <w:sz w:val="28"/>
          <w:szCs w:val="28"/>
        </w:rPr>
        <w:t xml:space="preserve">, rice and maize constitute minor portions of grain cultivation and are expected to almost remain </w:t>
      </w:r>
      <w:del w:id="3" w:author="Author" w:date="2022-12-26T22:33:00Z">
        <w:r w:rsidDel="0074009E">
          <w:rPr>
            <w:rFonts w:ascii="Times New Roman" w:eastAsia="Times New Roman" w:hAnsi="Times New Roman" w:cs="Times New Roman"/>
            <w:color w:val="252525"/>
            <w:sz w:val="28"/>
            <w:szCs w:val="28"/>
          </w:rPr>
          <w:delText xml:space="preserve">in </w:delText>
        </w:r>
      </w:del>
      <w:r>
        <w:rPr>
          <w:rFonts w:ascii="Times New Roman" w:eastAsia="Times New Roman" w:hAnsi="Times New Roman" w:cs="Times New Roman"/>
          <w:color w:val="252525"/>
          <w:sz w:val="28"/>
          <w:szCs w:val="28"/>
        </w:rPr>
        <w:t xml:space="preserve">stable </w:t>
      </w:r>
      <w:del w:id="4" w:author="Author" w:date="2022-12-26T22:33:00Z">
        <w:r w:rsidDel="0074009E">
          <w:rPr>
            <w:rFonts w:ascii="Times New Roman" w:eastAsia="Times New Roman" w:hAnsi="Times New Roman" w:cs="Times New Roman"/>
            <w:color w:val="252525"/>
            <w:sz w:val="28"/>
            <w:szCs w:val="28"/>
          </w:rPr>
          <w:delText xml:space="preserve">amounts </w:delText>
        </w:r>
      </w:del>
      <w:r>
        <w:rPr>
          <w:rFonts w:ascii="Times New Roman" w:eastAsia="Times New Roman" w:hAnsi="Times New Roman" w:cs="Times New Roman"/>
          <w:color w:val="252525"/>
          <w:sz w:val="28"/>
          <w:szCs w:val="28"/>
        </w:rPr>
        <w:t>over the years.</w:t>
      </w:r>
    </w:p>
    <w:p w14:paraId="5CE315FC" w14:textId="21412CA6" w:rsidR="004A6413" w:rsidRDefault="004A6413" w:rsidP="004A6413">
      <w:pPr>
        <w:bidi w:val="0"/>
        <w:ind w:left="-270"/>
        <w:jc w:val="both"/>
        <w:rPr>
          <w:rFonts w:ascii="Times New Roman" w:eastAsia="Times New Roman" w:hAnsi="Times New Roman" w:cs="Times New Roman"/>
          <w:color w:val="252525"/>
          <w:sz w:val="28"/>
          <w:szCs w:val="28"/>
        </w:rPr>
      </w:pPr>
      <w:r>
        <w:rPr>
          <w:rFonts w:ascii="Times New Roman" w:eastAsia="Times New Roman" w:hAnsi="Times New Roman" w:cs="Times New Roman"/>
          <w:color w:val="252525"/>
          <w:sz w:val="28"/>
          <w:szCs w:val="28"/>
        </w:rPr>
        <w:t xml:space="preserve">According to the table, the highest grain production belongs to wheat, which has </w:t>
      </w:r>
      <w:ins w:id="5" w:author="Author" w:date="2022-12-26T22:33:00Z">
        <w:r w:rsidR="004C3CD9">
          <w:rPr>
            <w:rFonts w:ascii="Times New Roman" w:eastAsia="Times New Roman" w:hAnsi="Times New Roman" w:cs="Times New Roman"/>
            <w:color w:val="252525"/>
            <w:sz w:val="28"/>
            <w:szCs w:val="28"/>
          </w:rPr>
          <w:t xml:space="preserve">had </w:t>
        </w:r>
      </w:ins>
      <w:r>
        <w:rPr>
          <w:rFonts w:ascii="Times New Roman" w:eastAsia="Times New Roman" w:hAnsi="Times New Roman" w:cs="Times New Roman"/>
          <w:color w:val="252525"/>
          <w:sz w:val="28"/>
          <w:szCs w:val="28"/>
        </w:rPr>
        <w:t xml:space="preserve">the most considerable production rate at 100 MMT since 2015 and </w:t>
      </w:r>
      <w:del w:id="6" w:author="Author" w:date="2022-12-26T22:34:00Z">
        <w:r w:rsidDel="004C3CD9">
          <w:rPr>
            <w:rFonts w:ascii="Times New Roman" w:eastAsia="Times New Roman" w:hAnsi="Times New Roman" w:cs="Times New Roman"/>
            <w:color w:val="252525"/>
            <w:sz w:val="28"/>
            <w:szCs w:val="28"/>
          </w:rPr>
          <w:delText xml:space="preserve">is </w:delText>
        </w:r>
      </w:del>
      <w:ins w:id="7" w:author="Author" w:date="2022-12-26T22:34:00Z">
        <w:r w:rsidR="004C3CD9">
          <w:rPr>
            <w:rFonts w:ascii="Times New Roman" w:eastAsia="Times New Roman" w:hAnsi="Times New Roman" w:cs="Times New Roman"/>
            <w:color w:val="252525"/>
            <w:sz w:val="28"/>
            <w:szCs w:val="28"/>
          </w:rPr>
          <w:t xml:space="preserve">will </w:t>
        </w:r>
      </w:ins>
      <w:r>
        <w:rPr>
          <w:rFonts w:ascii="Times New Roman" w:eastAsia="Times New Roman" w:hAnsi="Times New Roman" w:cs="Times New Roman"/>
          <w:color w:val="252525"/>
          <w:sz w:val="28"/>
          <w:szCs w:val="28"/>
        </w:rPr>
        <w:t xml:space="preserve">marginally </w:t>
      </w:r>
      <w:del w:id="8" w:author="Author" w:date="2022-12-26T22:34:00Z">
        <w:r w:rsidDel="004C3CD9">
          <w:rPr>
            <w:rFonts w:ascii="Times New Roman" w:eastAsia="Times New Roman" w:hAnsi="Times New Roman" w:cs="Times New Roman"/>
            <w:color w:val="252525"/>
            <w:sz w:val="28"/>
            <w:szCs w:val="28"/>
          </w:rPr>
          <w:delText xml:space="preserve">increasing </w:delText>
        </w:r>
      </w:del>
      <w:ins w:id="9" w:author="Author" w:date="2022-12-26T22:34:00Z">
        <w:r w:rsidR="004C3CD9">
          <w:rPr>
            <w:rFonts w:ascii="Times New Roman" w:eastAsia="Times New Roman" w:hAnsi="Times New Roman" w:cs="Times New Roman"/>
            <w:color w:val="252525"/>
            <w:sz w:val="28"/>
            <w:szCs w:val="28"/>
          </w:rPr>
          <w:t xml:space="preserve">increase </w:t>
        </w:r>
      </w:ins>
      <w:r>
        <w:rPr>
          <w:rFonts w:ascii="Times New Roman" w:eastAsia="Times New Roman" w:hAnsi="Times New Roman" w:cs="Times New Roman"/>
          <w:color w:val="252525"/>
          <w:sz w:val="28"/>
          <w:szCs w:val="28"/>
        </w:rPr>
        <w:t xml:space="preserve">to 110 MMT over the period. Barley, the second major farm grain, was produced at an initial amount of 50 MMT in 2015, and it is </w:t>
      </w:r>
      <w:del w:id="10" w:author="Author" w:date="2022-12-26T22:34:00Z">
        <w:r w:rsidDel="004C3CD9">
          <w:rPr>
            <w:rFonts w:ascii="Times New Roman" w:eastAsia="Times New Roman" w:hAnsi="Times New Roman" w:cs="Times New Roman"/>
            <w:color w:val="252525"/>
            <w:sz w:val="28"/>
            <w:szCs w:val="28"/>
          </w:rPr>
          <w:delText>foretold that its portion will</w:delText>
        </w:r>
      </w:del>
      <w:ins w:id="11" w:author="Author" w:date="2022-12-26T22:34:00Z">
        <w:r w:rsidR="004C3CD9">
          <w:rPr>
            <w:rFonts w:ascii="Times New Roman" w:eastAsia="Times New Roman" w:hAnsi="Times New Roman" w:cs="Times New Roman"/>
            <w:color w:val="252525"/>
            <w:sz w:val="28"/>
            <w:szCs w:val="28"/>
          </w:rPr>
          <w:t>predicted to</w:t>
        </w:r>
      </w:ins>
      <w:r>
        <w:rPr>
          <w:rFonts w:ascii="Times New Roman" w:eastAsia="Times New Roman" w:hAnsi="Times New Roman" w:cs="Times New Roman"/>
          <w:color w:val="252525"/>
          <w:sz w:val="28"/>
          <w:szCs w:val="28"/>
        </w:rPr>
        <w:t xml:space="preserve"> surge twofold by the year 2035.</w:t>
      </w:r>
    </w:p>
    <w:p w14:paraId="0ECF42E3" w14:textId="1F591456" w:rsidR="004A6413" w:rsidRDefault="004A6413" w:rsidP="004A6413">
      <w:pPr>
        <w:bidi w:val="0"/>
        <w:ind w:left="-270"/>
        <w:jc w:val="both"/>
        <w:rPr>
          <w:rFonts w:ascii="Times New Roman" w:eastAsia="Times New Roman" w:hAnsi="Times New Roman" w:cs="Times New Roman"/>
          <w:color w:val="252525"/>
          <w:sz w:val="28"/>
          <w:szCs w:val="28"/>
        </w:rPr>
      </w:pPr>
      <w:commentRangeStart w:id="12"/>
      <w:r>
        <w:rPr>
          <w:rFonts w:ascii="Times New Roman" w:eastAsia="Times New Roman" w:hAnsi="Times New Roman" w:cs="Times New Roman"/>
          <w:color w:val="252525"/>
          <w:sz w:val="28"/>
          <w:szCs w:val="28"/>
        </w:rPr>
        <w:t>The table also demonstrates that maize and rice are the two minor agricultural grain products. In 2015, the production volumes of corn and rice were 34 MMT and 24.7 MMT, respectively. However, the table anticipates that the increase in maize and rice production will be less than 1 million metric tons over a 20-year period, which is insignificant compared to other grains.</w:t>
      </w:r>
      <w:commentRangeEnd w:id="12"/>
      <w:r w:rsidR="004C3CD9">
        <w:rPr>
          <w:rStyle w:val="CommentReference"/>
        </w:rPr>
        <w:commentReference w:id="12"/>
      </w:r>
    </w:p>
    <w:p w14:paraId="376DE0A4" w14:textId="40BCB288" w:rsidR="004C3CD9" w:rsidRDefault="00DF6BC4" w:rsidP="004C3CD9">
      <w:pPr>
        <w:bidi w:val="0"/>
        <w:ind w:left="-270"/>
        <w:jc w:val="both"/>
        <w:rPr>
          <w:rFonts w:ascii="Times New Roman" w:eastAsia="Times New Roman" w:hAnsi="Times New Roman" w:cs="Times New Roman"/>
          <w:color w:val="252525"/>
          <w:sz w:val="28"/>
          <w:szCs w:val="28"/>
        </w:rPr>
      </w:pPr>
      <w:r>
        <w:rPr>
          <w:rFonts w:ascii="Times New Roman" w:eastAsia="Times New Roman" w:hAnsi="Times New Roman" w:cs="Times New Roman"/>
          <w:color w:val="252525"/>
          <w:sz w:val="28"/>
          <w:szCs w:val="28"/>
        </w:rPr>
        <w:t>6.5 close to 7</w:t>
      </w:r>
    </w:p>
    <w:p w14:paraId="729725F7" w14:textId="47D50095" w:rsidR="004C3CD9" w:rsidRDefault="004C3CD9" w:rsidP="004C3CD9">
      <w:pPr>
        <w:bidi w:val="0"/>
        <w:ind w:left="-270"/>
        <w:jc w:val="both"/>
        <w:rPr>
          <w:rFonts w:ascii="Times New Roman" w:eastAsia="Times New Roman" w:hAnsi="Times New Roman" w:cs="Times New Roman"/>
          <w:color w:val="252525"/>
          <w:sz w:val="28"/>
          <w:szCs w:val="28"/>
        </w:rPr>
      </w:pPr>
      <w:r>
        <w:rPr>
          <w:rFonts w:ascii="Times New Roman" w:eastAsia="Times New Roman" w:hAnsi="Times New Roman" w:cs="Times New Roman"/>
          <w:color w:val="252525"/>
          <w:sz w:val="28"/>
          <w:szCs w:val="28"/>
        </w:rPr>
        <w:t xml:space="preserve">Rater’s comments: </w:t>
      </w:r>
    </w:p>
    <w:p w14:paraId="51842979" w14:textId="488C36A4" w:rsidR="004C3CD9" w:rsidRDefault="004C3CD9" w:rsidP="004C3CD9">
      <w:pPr>
        <w:bidi w:val="0"/>
        <w:ind w:left="-270"/>
        <w:jc w:val="both"/>
        <w:rPr>
          <w:rFonts w:ascii="Times New Roman" w:eastAsia="Times New Roman" w:hAnsi="Times New Roman" w:cs="Times New Roman"/>
          <w:color w:val="252525"/>
          <w:sz w:val="28"/>
          <w:szCs w:val="28"/>
        </w:rPr>
      </w:pPr>
      <w:r>
        <w:rPr>
          <w:rFonts w:ascii="Times New Roman" w:eastAsia="Times New Roman" w:hAnsi="Times New Roman" w:cs="Times New Roman"/>
          <w:color w:val="252525"/>
          <w:sz w:val="28"/>
          <w:szCs w:val="28"/>
        </w:rPr>
        <w:t xml:space="preserve">Make sure your body paragraphs are detailed enough </w:t>
      </w:r>
    </w:p>
    <w:p w14:paraId="4D293CB1" w14:textId="1967E4D6" w:rsidR="004C3CD9" w:rsidRDefault="004C3CD9" w:rsidP="004C3CD9">
      <w:pPr>
        <w:bidi w:val="0"/>
        <w:ind w:left="-270"/>
        <w:jc w:val="both"/>
        <w:rPr>
          <w:rFonts w:ascii="Times New Roman" w:eastAsia="Times New Roman" w:hAnsi="Times New Roman" w:cs="Times New Roman"/>
          <w:color w:val="252525"/>
          <w:sz w:val="28"/>
          <w:szCs w:val="28"/>
        </w:rPr>
      </w:pPr>
      <w:r>
        <w:rPr>
          <w:rFonts w:ascii="Times New Roman" w:eastAsia="Times New Roman" w:hAnsi="Times New Roman" w:cs="Times New Roman"/>
          <w:color w:val="252525"/>
          <w:sz w:val="28"/>
          <w:szCs w:val="28"/>
        </w:rPr>
        <w:t xml:space="preserve">Good grammar and vocabulary use </w:t>
      </w:r>
    </w:p>
    <w:p w14:paraId="41C29985" w14:textId="07EF9EC6" w:rsidR="004C3CD9" w:rsidRPr="004C3CD9" w:rsidRDefault="004C3CD9" w:rsidP="004C3CD9">
      <w:pPr>
        <w:bidi w:val="0"/>
        <w:ind w:left="-270"/>
        <w:jc w:val="both"/>
        <w:rPr>
          <w:rFonts w:ascii="Times New Roman" w:eastAsia="Times New Roman" w:hAnsi="Times New Roman" w:cs="Times New Roman"/>
          <w:color w:val="252525"/>
          <w:sz w:val="28"/>
          <w:szCs w:val="28"/>
        </w:rPr>
      </w:pPr>
      <w:r>
        <w:rPr>
          <w:rFonts w:ascii="Times New Roman" w:eastAsia="Times New Roman" w:hAnsi="Times New Roman" w:cs="Times New Roman"/>
          <w:color w:val="252525"/>
          <w:sz w:val="28"/>
          <w:szCs w:val="28"/>
        </w:rPr>
        <w:t xml:space="preserve">Good coherence and structure </w:t>
      </w:r>
    </w:p>
    <w:p w14:paraId="4045A5E1" w14:textId="77777777" w:rsidR="00810BB7" w:rsidRDefault="00810BB7">
      <w:pPr>
        <w:rPr>
          <w:rtl/>
        </w:rPr>
      </w:pPr>
    </w:p>
    <w:sectPr w:rsidR="00810BB7" w:rsidSect="00061D0B">
      <w:pgSz w:w="11906" w:h="16838"/>
      <w:pgMar w:top="1440" w:right="1440" w:bottom="1440" w:left="1440" w:header="720" w:footer="720" w:gutter="0"/>
      <w:cols w:space="720"/>
      <w:bidi/>
      <w:rtlGutter/>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2" w:author="Author" w:date="2022-12-26T22:35:00Z" w:initials="MOU">
    <w:p w14:paraId="52A36B49" w14:textId="341E6C96" w:rsidR="004C3CD9" w:rsidRDefault="004C3CD9">
      <w:pPr>
        <w:pStyle w:val="CommentText"/>
      </w:pPr>
      <w:r>
        <w:rPr>
          <w:rStyle w:val="CommentReference"/>
        </w:rPr>
        <w:annotationRef/>
      </w:r>
      <w:r>
        <w:t xml:space="preserve">You did not discuss the changes in these products in much detail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2A36B4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54A017" w16cex:dateUtc="2022-12-26T19: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A36B49" w16cid:durableId="2754A01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B91"/>
    <w:rsid w:val="00061D0B"/>
    <w:rsid w:val="000E515D"/>
    <w:rsid w:val="0014692E"/>
    <w:rsid w:val="0023198B"/>
    <w:rsid w:val="00266634"/>
    <w:rsid w:val="004A551C"/>
    <w:rsid w:val="004A6413"/>
    <w:rsid w:val="004C3CD9"/>
    <w:rsid w:val="00507D01"/>
    <w:rsid w:val="00513B91"/>
    <w:rsid w:val="0074009E"/>
    <w:rsid w:val="00810BB7"/>
    <w:rsid w:val="00830733"/>
    <w:rsid w:val="00A55E86"/>
    <w:rsid w:val="00DF6BC4"/>
    <w:rsid w:val="00EE51F7"/>
    <w:rsid w:val="00F256A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B190B"/>
  <w15:chartTrackingRefBased/>
  <w15:docId w15:val="{8B189E94-A7EC-45A1-AD1D-AE52EFE70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6413"/>
    <w:pPr>
      <w:bidi/>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74009E"/>
    <w:pPr>
      <w:spacing w:after="0" w:line="240" w:lineRule="auto"/>
    </w:pPr>
  </w:style>
  <w:style w:type="character" w:styleId="CommentReference">
    <w:name w:val="annotation reference"/>
    <w:basedOn w:val="DefaultParagraphFont"/>
    <w:uiPriority w:val="99"/>
    <w:semiHidden/>
    <w:unhideWhenUsed/>
    <w:rsid w:val="004C3CD9"/>
    <w:rPr>
      <w:sz w:val="16"/>
      <w:szCs w:val="16"/>
    </w:rPr>
  </w:style>
  <w:style w:type="paragraph" w:styleId="CommentText">
    <w:name w:val="annotation text"/>
    <w:basedOn w:val="Normal"/>
    <w:link w:val="CommentTextChar"/>
    <w:uiPriority w:val="99"/>
    <w:semiHidden/>
    <w:unhideWhenUsed/>
    <w:rsid w:val="004C3CD9"/>
    <w:pPr>
      <w:spacing w:line="240" w:lineRule="auto"/>
    </w:pPr>
    <w:rPr>
      <w:sz w:val="20"/>
      <w:szCs w:val="20"/>
    </w:rPr>
  </w:style>
  <w:style w:type="character" w:customStyle="1" w:styleId="CommentTextChar">
    <w:name w:val="Comment Text Char"/>
    <w:basedOn w:val="DefaultParagraphFont"/>
    <w:link w:val="CommentText"/>
    <w:uiPriority w:val="99"/>
    <w:semiHidden/>
    <w:rsid w:val="004C3CD9"/>
    <w:rPr>
      <w:sz w:val="20"/>
      <w:szCs w:val="20"/>
    </w:rPr>
  </w:style>
  <w:style w:type="paragraph" w:styleId="CommentSubject">
    <w:name w:val="annotation subject"/>
    <w:basedOn w:val="CommentText"/>
    <w:next w:val="CommentText"/>
    <w:link w:val="CommentSubjectChar"/>
    <w:uiPriority w:val="99"/>
    <w:semiHidden/>
    <w:unhideWhenUsed/>
    <w:rsid w:val="004C3CD9"/>
    <w:rPr>
      <w:b/>
      <w:bCs/>
    </w:rPr>
  </w:style>
  <w:style w:type="character" w:customStyle="1" w:styleId="CommentSubjectChar">
    <w:name w:val="Comment Subject Char"/>
    <w:basedOn w:val="CommentTextChar"/>
    <w:link w:val="CommentSubject"/>
    <w:uiPriority w:val="99"/>
    <w:semiHidden/>
    <w:rsid w:val="004C3CD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4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webSettings" Target="webSettings.xml"/><Relationship Id="rId7" Type="http://schemas.microsoft.com/office/2016/09/relationships/commentsIds" Target="commentsIds.xml"/><Relationship Id="rId2" Type="http://schemas.openxmlformats.org/officeDocument/2006/relationships/settings" Target="settings.xml"/><Relationship Id="rId1" Type="http://schemas.openxmlformats.org/officeDocument/2006/relationships/styles" Target="styles.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200</Words>
  <Characters>1145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rasti</dc:creator>
  <cp:keywords/>
  <dc:description/>
  <cp:lastModifiedBy>Modaberi</cp:lastModifiedBy>
  <cp:revision>5</cp:revision>
  <dcterms:created xsi:type="dcterms:W3CDTF">2022-12-24T17:53:00Z</dcterms:created>
  <dcterms:modified xsi:type="dcterms:W3CDTF">2022-12-26T20:12:00Z</dcterms:modified>
</cp:coreProperties>
</file>