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AB45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15 to 30-second response for each of the following part 1 topics.</w:t>
      </w:r>
    </w:p>
    <w:p w14:paraId="1E4F5FDE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Pens and Pencils:</w:t>
      </w:r>
    </w:p>
    <w:p w14:paraId="661D8D68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do you usually use for writing, a pen, or a pencil?</w:t>
      </w:r>
    </w:p>
    <w:p w14:paraId="16C6ACBF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was the last time you bought a pen or a pencil)?</w:t>
      </w:r>
    </w:p>
    <w:p w14:paraId="5EDDC652" w14:textId="77777777" w:rsidR="004C3383" w:rsidRPr="004C3383" w:rsidRDefault="004C3383" w:rsidP="004C33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If someone gave you some pens/pencils as a gift, how would you feel?</w:t>
      </w:r>
    </w:p>
    <w:p w14:paraId="1512C88E" w14:textId="156EF832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5D34461E" w14:textId="325BDF35" w:rsidR="004C3383" w:rsidRDefault="008C570A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0" w:author="B.M" w:date="2022-01-10T01:36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to</w:t>
        </w:r>
      </w:ins>
      <w:del w:id="1" w:author="B.M" w:date="2022-01-10T01:36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For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someone.</w:t>
      </w:r>
    </w:p>
    <w:p w14:paraId="0E7ED1D4" w14:textId="20368C52" w:rsidR="008C570A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Write </w:t>
      </w:r>
      <w:ins w:id="2" w:author="B.M" w:date="2022-01-10T01:3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in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my diar</w:t>
      </w:r>
      <w:ins w:id="3" w:author="B.M" w:date="2022-01-10T01:35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y</w:t>
        </w:r>
      </w:ins>
      <w:del w:id="4" w:author="B.M" w:date="2022-01-10T01:35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ies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7B1ED1E" w14:textId="36BDE65C" w:rsidR="008C570A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This kind of present</w:t>
      </w:r>
      <w:del w:id="5" w:author="B.M" w:date="2022-01-10T01:37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</w:t>
      </w:r>
    </w:p>
    <w:p w14:paraId="2E3B2786" w14:textId="77777777" w:rsidR="008C570A" w:rsidRPr="004C3383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D0E14B2" w14:textId="3515816B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2: Describe a challenging thing you have done</w:t>
      </w:r>
    </w:p>
    <w:p w14:paraId="203CF9DC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1 to 2-minute response for the following part 2 topic.</w:t>
      </w:r>
    </w:p>
    <w:p w14:paraId="5E4A36E0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Describe a challenging thing you have done</w:t>
      </w:r>
    </w:p>
    <w:p w14:paraId="602813E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You should say:</w:t>
      </w:r>
    </w:p>
    <w:p w14:paraId="7C916228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what you did</w:t>
      </w:r>
    </w:p>
    <w:p w14:paraId="706F8A6B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when you did it</w:t>
      </w:r>
    </w:p>
    <w:p w14:paraId="021E2EAD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how you handled this challenge</w:t>
      </w:r>
    </w:p>
    <w:p w14:paraId="5AF14371" w14:textId="48E41246" w:rsid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and explain how you felt about this challenge.</w:t>
      </w:r>
    </w:p>
    <w:p w14:paraId="738A493A" w14:textId="77777777" w:rsidR="004C3383" w:rsidRPr="004C3383" w:rsidRDefault="004C3383" w:rsidP="004C3383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Answer:</w:t>
      </w:r>
    </w:p>
    <w:p w14:paraId="585F4B13" w14:textId="3B834269" w:rsidR="008C570A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He </w:t>
      </w:r>
      <w:ins w:id="6" w:author="B.M" w:date="2022-01-10T01:37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said</w:t>
        </w:r>
      </w:ins>
      <w:del w:id="7" w:author="B.M" w:date="2022-01-10T01:37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told me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1A20287A" w14:textId="1C025019" w:rsidR="008C570A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And start</w:t>
      </w:r>
      <w:ins w:id="8" w:author="B.M" w:date="2022-01-10T01:38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ed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2378C8AD" w14:textId="7328430D" w:rsidR="008C570A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Looked back</w:t>
      </w:r>
      <w:del w:id="9" w:author="B.M" w:date="2022-01-10T01:38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ed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14:paraId="6E20F9A0" w14:textId="30DC3DA5" w:rsidR="008C570A" w:rsidRDefault="008C570A" w:rsidP="008C570A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ins w:id="10" w:author="B.M" w:date="2022-01-10T01:3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Was</w:t>
        </w:r>
      </w:ins>
      <w:del w:id="11" w:author="B.M" w:date="2022-01-10T01:39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Is staying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at the start of the path.</w:t>
      </w:r>
    </w:p>
    <w:p w14:paraId="0D15344C" w14:textId="3358C03E" w:rsidR="009645AF" w:rsidRDefault="008C570A" w:rsidP="009645AF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He</w:t>
      </w:r>
      <w:ins w:id="12" w:author="B.M" w:date="2022-01-10T01:39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 was</w:t>
        </w:r>
      </w:ins>
      <w:del w:id="13" w:author="B.M" w:date="2022-01-10T01:39:00Z">
        <w:r w:rsidDel="008C570A">
          <w:rPr>
            <w:rFonts w:asciiTheme="majorBidi" w:eastAsia="Times New Roman" w:hAnsiTheme="majorBidi" w:cstheme="majorBidi"/>
            <w:color w:val="000000"/>
            <w:sz w:val="24"/>
            <w:szCs w:val="24"/>
          </w:rPr>
          <w:delText>’s</w:delText>
        </w:r>
      </w:del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just…</w:t>
      </w:r>
    </w:p>
    <w:p w14:paraId="35CDF403" w14:textId="0A1428AC" w:rsidR="009645AF" w:rsidRDefault="009645AF" w:rsidP="009645AF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 </w:t>
      </w:r>
      <w:ins w:id="14" w:author="B.M" w:date="2022-01-10T01:40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 xml:space="preserve">feeling of 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pleasure.</w:t>
      </w:r>
    </w:p>
    <w:p w14:paraId="426902A2" w14:textId="77777777" w:rsidR="009645AF" w:rsidRPr="004C3383" w:rsidRDefault="009645AF" w:rsidP="009645AF">
      <w:pPr>
        <w:shd w:val="clear" w:color="auto" w:fill="FFFFFF"/>
        <w:spacing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4B5206A" w14:textId="29919A78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Part 3: Describe a challenging thing you have done</w:t>
      </w:r>
    </w:p>
    <w:p w14:paraId="63A97599" w14:textId="77777777" w:rsidR="004C3383" w:rsidRPr="004C3383" w:rsidRDefault="004C3383" w:rsidP="004C3383">
      <w:pPr>
        <w:shd w:val="clear" w:color="auto" w:fill="FFFFFF"/>
        <w:spacing w:before="150" w:after="15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Please record a 30 to 60-second response for each of the following part 3 topics.</w:t>
      </w:r>
    </w:p>
    <w:p w14:paraId="7711486B" w14:textId="77777777" w:rsidR="004C3383" w:rsidRP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Do you think parents should give their children challenging things to do?</w:t>
      </w:r>
    </w:p>
    <w:p w14:paraId="3AAFE1BB" w14:textId="77777777" w:rsidR="004C3383" w:rsidRDefault="004C3383" w:rsidP="004C338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4C3383">
        <w:rPr>
          <w:rFonts w:asciiTheme="majorBidi" w:eastAsia="Times New Roman" w:hAnsiTheme="majorBidi" w:cstheme="majorBidi"/>
          <w:color w:val="000000"/>
          <w:sz w:val="24"/>
          <w:szCs w:val="24"/>
        </w:rPr>
        <w:t>Which do you think are more challenging, team sports or individual sports?</w:t>
      </w:r>
    </w:p>
    <w:p w14:paraId="1DE982C3" w14:textId="31A95E55" w:rsidR="004C3383" w:rsidRDefault="004C3383" w:rsidP="009645A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4C3383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lastRenderedPageBreak/>
        <w:t>Answer:</w:t>
      </w:r>
    </w:p>
    <w:p w14:paraId="67761F73" w14:textId="39B2E619" w:rsidR="009645AF" w:rsidRDefault="009645AF" w:rsidP="009645A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Be able to be</w:t>
      </w:r>
      <w:ins w:id="15" w:author="B.M" w:date="2022-01-10T01:42:00Z">
        <w:r>
          <w:rPr>
            <w:rFonts w:asciiTheme="majorBidi" w:eastAsia="Times New Roman" w:hAnsiTheme="majorBidi" w:cstheme="majorBidi"/>
            <w:color w:val="000000"/>
            <w:sz w:val="24"/>
            <w:szCs w:val="24"/>
          </w:rPr>
          <w:t>come</w:t>
        </w:r>
      </w:ins>
      <w:r>
        <w:rPr>
          <w:rFonts w:asciiTheme="majorBidi" w:eastAsia="Times New Roman" w:hAnsiTheme="majorBidi" w:cstheme="majorBidi"/>
          <w:color w:val="000000"/>
          <w:sz w:val="24"/>
          <w:szCs w:val="24"/>
        </w:rPr>
        <w:t>…</w:t>
      </w:r>
    </w:p>
    <w:p w14:paraId="1F322C48" w14:textId="62D98432" w:rsidR="009645AF" w:rsidRDefault="009645AF" w:rsidP="009645A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3C2FA25" w14:textId="77777777" w:rsidR="009645AF" w:rsidRPr="009645AF" w:rsidRDefault="009645AF" w:rsidP="009645AF">
      <w:pPr>
        <w:spacing w:line="254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645AF">
        <w:rPr>
          <w:rFonts w:asciiTheme="majorBidi" w:hAnsiTheme="majorBidi" w:cstheme="majorBidi"/>
          <w:b/>
          <w:bCs/>
          <w:sz w:val="24"/>
          <w:szCs w:val="24"/>
        </w:rPr>
        <w:t>Raters’ Comments:</w:t>
      </w:r>
    </w:p>
    <w:p w14:paraId="1A035781" w14:textId="77777777" w:rsidR="009645AF" w:rsidRPr="009645AF" w:rsidRDefault="009645AF" w:rsidP="009645AF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5AF">
        <w:rPr>
          <w:rFonts w:asciiTheme="majorBidi" w:hAnsiTheme="majorBidi" w:cstheme="majorBidi"/>
          <w:sz w:val="24"/>
          <w:szCs w:val="24"/>
        </w:rPr>
        <w:t xml:space="preserve">You had minor grammatical errors. </w:t>
      </w:r>
    </w:p>
    <w:p w14:paraId="0D409F4C" w14:textId="77777777" w:rsidR="009645AF" w:rsidRPr="009645AF" w:rsidRDefault="009645AF" w:rsidP="009645AF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9645AF">
        <w:rPr>
          <w:rFonts w:asciiTheme="majorBidi" w:hAnsiTheme="majorBidi" w:cstheme="majorBidi"/>
          <w:sz w:val="24"/>
          <w:szCs w:val="24"/>
          <w:lang w:bidi="fa-IR"/>
        </w:rPr>
        <w:t>Good intonation.</w:t>
      </w:r>
    </w:p>
    <w:p w14:paraId="032BD944" w14:textId="77777777" w:rsidR="009645AF" w:rsidRPr="009645AF" w:rsidRDefault="009645AF" w:rsidP="009645AF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9645AF">
        <w:rPr>
          <w:rFonts w:asciiTheme="majorBidi" w:hAnsiTheme="majorBidi" w:cstheme="majorBidi"/>
          <w:sz w:val="24"/>
          <w:szCs w:val="24"/>
          <w:lang w:bidi="fa-IR"/>
        </w:rPr>
        <w:t>Good vocabulary.</w:t>
      </w:r>
    </w:p>
    <w:p w14:paraId="443AB116" w14:textId="77777777" w:rsidR="009645AF" w:rsidRPr="009645AF" w:rsidRDefault="009645AF" w:rsidP="009645AF">
      <w:pPr>
        <w:numPr>
          <w:ilvl w:val="0"/>
          <w:numId w:val="3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9645AF">
        <w:rPr>
          <w:rFonts w:asciiTheme="majorBidi" w:hAnsiTheme="majorBidi" w:cstheme="majorBidi"/>
          <w:sz w:val="24"/>
          <w:szCs w:val="24"/>
          <w:lang w:bidi="fa-IR"/>
        </w:rPr>
        <w:t>Good range of collocations.</w:t>
      </w:r>
    </w:p>
    <w:p w14:paraId="1AA8795B" w14:textId="77777777" w:rsidR="009645AF" w:rsidRPr="009645AF" w:rsidRDefault="009645AF" w:rsidP="009645AF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5AF">
        <w:rPr>
          <w:rFonts w:asciiTheme="majorBidi" w:hAnsiTheme="majorBidi" w:cstheme="majorBidi"/>
          <w:sz w:val="24"/>
          <w:szCs w:val="24"/>
        </w:rPr>
        <w:t>Good use of response template.</w:t>
      </w:r>
    </w:p>
    <w:p w14:paraId="4C4452CD" w14:textId="77777777" w:rsidR="009645AF" w:rsidRPr="009645AF" w:rsidRDefault="009645AF" w:rsidP="009645AF">
      <w:pPr>
        <w:numPr>
          <w:ilvl w:val="0"/>
          <w:numId w:val="4"/>
        </w:numPr>
        <w:spacing w:after="0" w:line="254" w:lineRule="auto"/>
        <w:ind w:left="0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9645AF">
        <w:rPr>
          <w:rFonts w:asciiTheme="majorBidi" w:hAnsiTheme="majorBidi" w:cstheme="majorBidi"/>
          <w:sz w:val="24"/>
          <w:szCs w:val="24"/>
        </w:rPr>
        <w:t>Good speed.</w:t>
      </w:r>
    </w:p>
    <w:p w14:paraId="74296BE5" w14:textId="77777777" w:rsidR="009645AF" w:rsidRPr="009645AF" w:rsidRDefault="009645AF" w:rsidP="009645AF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Theme="majorBidi" w:eastAsiaTheme="minorEastAsia" w:hAnsiTheme="majorBidi" w:cstheme="majorBidi"/>
          <w:sz w:val="24"/>
          <w:szCs w:val="24"/>
        </w:rPr>
      </w:pPr>
      <w:r w:rsidRPr="009645AF">
        <w:rPr>
          <w:rFonts w:asciiTheme="majorBidi" w:eastAsiaTheme="minorEastAsia" w:hAnsiTheme="majorBidi" w:cstheme="majorBidi"/>
          <w:sz w:val="24"/>
          <w:szCs w:val="24"/>
        </w:rPr>
        <w:t>Good time management.</w:t>
      </w:r>
    </w:p>
    <w:p w14:paraId="4DB15B4A" w14:textId="77777777" w:rsidR="009645AF" w:rsidRPr="009645AF" w:rsidRDefault="009645AF" w:rsidP="009645AF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CDD540F" w14:textId="6344C161" w:rsidR="00840C36" w:rsidRDefault="00840C36"/>
    <w:sectPr w:rsidR="00840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1B01"/>
    <w:multiLevelType w:val="hybridMultilevel"/>
    <w:tmpl w:val="3BBC2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63D7"/>
    <w:multiLevelType w:val="multilevel"/>
    <w:tmpl w:val="F31C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C727E"/>
    <w:multiLevelType w:val="hybridMultilevel"/>
    <w:tmpl w:val="3FF86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078F3"/>
    <w:multiLevelType w:val="multilevel"/>
    <w:tmpl w:val="94D8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.M">
    <w15:presenceInfo w15:providerId="None" w15:userId="B.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02"/>
    <w:rsid w:val="004C3383"/>
    <w:rsid w:val="00840C36"/>
    <w:rsid w:val="008C570A"/>
    <w:rsid w:val="009645AF"/>
    <w:rsid w:val="00EE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7C88C"/>
  <w15:chartTrackingRefBased/>
  <w15:docId w15:val="{09D8A8EB-37F7-4DE8-8DE3-1A757501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383"/>
    <w:pPr>
      <w:ind w:left="720"/>
      <w:contextualSpacing/>
    </w:pPr>
  </w:style>
  <w:style w:type="paragraph" w:styleId="Revision">
    <w:name w:val="Revision"/>
    <w:hidden/>
    <w:uiPriority w:val="99"/>
    <w:semiHidden/>
    <w:rsid w:val="008C57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</dc:creator>
  <cp:keywords/>
  <dc:description/>
  <cp:lastModifiedBy>B.M</cp:lastModifiedBy>
  <cp:revision>3</cp:revision>
  <dcterms:created xsi:type="dcterms:W3CDTF">2021-07-10T19:25:00Z</dcterms:created>
  <dcterms:modified xsi:type="dcterms:W3CDTF">2022-01-09T22:12:00Z</dcterms:modified>
</cp:coreProperties>
</file>