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C4A6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15 to 30-second response for each of the following part 1 topics.</w:t>
      </w:r>
    </w:p>
    <w:p w14:paraId="0D4AD3B3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Pens and Pencils:</w:t>
      </w:r>
    </w:p>
    <w:p w14:paraId="0AA820C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do you usually use for writing, a pen, or a pencil?</w:t>
      </w:r>
    </w:p>
    <w:p w14:paraId="6EFDD585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was the last time you bought a pen or a pencil)?</w:t>
      </w:r>
    </w:p>
    <w:p w14:paraId="1AF532C0" w14:textId="77777777" w:rsidR="008E7E37" w:rsidRDefault="008E7E37" w:rsidP="008E7E3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If someone gave you some pens/pencils as a gift, how would you feel?</w:t>
      </w:r>
    </w:p>
    <w:p w14:paraId="4BA8A4B9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12C1FFCB" w14:textId="40749C05" w:rsidR="008E7E37" w:rsidRDefault="000309FB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often use</w:t>
      </w:r>
      <w:ins w:id="0" w:author="M" w:date="2021-11-07T12:04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a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pen to correct my students’ papers.</w:t>
      </w:r>
    </w:p>
    <w:p w14:paraId="6DCFA9D2" w14:textId="5492382B" w:rsidR="000309FB" w:rsidRDefault="000309FB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As a person who always lose</w:t>
      </w:r>
      <w:ins w:id="1" w:author="M" w:date="2021-11-07T12:04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her belongings, I need to buy pens.</w:t>
      </w:r>
    </w:p>
    <w:p w14:paraId="377EBA6E" w14:textId="77777777" w:rsidR="008E7E37" w:rsidRDefault="008E7E37" w:rsidP="008E7E37">
      <w:pPr>
        <w:shd w:val="clear" w:color="auto" w:fill="FFFFFF"/>
        <w:spacing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2: Describe a challenging thing you have done</w:t>
      </w:r>
    </w:p>
    <w:p w14:paraId="13C2E3D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1 to 2-minute response for the following part 2 topic.</w:t>
      </w:r>
    </w:p>
    <w:p w14:paraId="36AB1C0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Describe a challenging thing you have done</w:t>
      </w:r>
    </w:p>
    <w:p w14:paraId="5D5DF9A0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You should say:</w:t>
      </w:r>
    </w:p>
    <w:p w14:paraId="793E4FDB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what you did</w:t>
      </w:r>
    </w:p>
    <w:p w14:paraId="668A7181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when you did it</w:t>
      </w:r>
    </w:p>
    <w:p w14:paraId="68313FE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how you handled this challenge</w:t>
      </w:r>
    </w:p>
    <w:p w14:paraId="446D32D2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and explain how you felt about this challenge.</w:t>
      </w:r>
    </w:p>
    <w:p w14:paraId="2C437B15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A322579" w14:textId="54685719" w:rsidR="008E7E37" w:rsidRDefault="000309FB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I’m going to talk about a professional article </w:t>
      </w:r>
      <w:commentRangeStart w:id="2"/>
      <w:del w:id="3" w:author="M" w:date="2021-11-07T12:04:00Z">
        <w:r w:rsidDel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which </w:delText>
        </w:r>
      </w:del>
      <w:commentRangeEnd w:id="2"/>
      <w:r w:rsidR="005C6800">
        <w:rPr>
          <w:rStyle w:val="CommentReference"/>
        </w:rPr>
        <w:commentReference w:id="2"/>
      </w:r>
      <w:ins w:id="4" w:author="M" w:date="2021-11-07T12:04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that</w:t>
        </w:r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challenged me.</w:t>
      </w:r>
    </w:p>
    <w:p w14:paraId="1710A0DC" w14:textId="0C398355" w:rsidR="000309FB" w:rsidRDefault="000309FB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 accepted</w:t>
      </w:r>
      <w:ins w:id="5" w:author="M" w:date="2021-11-07T12:04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to do </w:t>
        </w:r>
      </w:ins>
      <w:del w:id="6" w:author="M" w:date="2021-11-07T12:05:00Z">
        <w:r w:rsidDel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 some translation </w:delText>
        </w:r>
      </w:del>
      <w:ins w:id="7" w:author="M" w:date="2021-11-07T12:05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translat</w:t>
        </w:r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 an article</w:t>
        </w:r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about computer science</w:t>
      </w:r>
      <w:ins w:id="8" w:author="M" w:date="2021-11-07T12:05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s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.</w:t>
      </w:r>
    </w:p>
    <w:p w14:paraId="3165142A" w14:textId="15701957" w:rsidR="000309FB" w:rsidRDefault="000309FB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The first pages were </w:t>
      </w:r>
      <w:del w:id="9" w:author="M" w:date="2021-11-07T12:05:00Z">
        <w:r w:rsidDel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really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almost easy.</w:t>
      </w:r>
    </w:p>
    <w:p w14:paraId="2F051B97" w14:textId="687C7475" w:rsidR="000309FB" w:rsidRDefault="000309FB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faced </w:t>
      </w:r>
      <w:del w:id="10" w:author="M" w:date="2021-11-07T12:05:00Z">
        <w:r w:rsidDel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some formula</w:t>
      </w:r>
      <w:ins w:id="11" w:author="M" w:date="2021-11-07T12:07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e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that were really strange.</w:t>
      </w:r>
    </w:p>
    <w:p w14:paraId="57D7A773" w14:textId="098C9F86" w:rsidR="000309FB" w:rsidRDefault="000309FB" w:rsidP="000309FB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I didn’t know </w:t>
      </w:r>
      <w:del w:id="12" w:author="M" w:date="2021-11-07T12:05:00Z">
        <w:r w:rsidDel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that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how to translate </w:t>
      </w:r>
      <w:del w:id="13" w:author="M" w:date="2021-11-07T12:05:00Z">
        <w:r w:rsidDel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it </w:delText>
        </w:r>
      </w:del>
      <w:ins w:id="14" w:author="M" w:date="2021-11-07T12:05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them</w:t>
        </w:r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and how to tackle </w:t>
      </w:r>
      <w:del w:id="15" w:author="M" w:date="2021-11-07T12:08:00Z">
        <w:r w:rsidDel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this problem.</w:t>
      </w:r>
    </w:p>
    <w:p w14:paraId="221EDB2E" w14:textId="1962DE7D" w:rsidR="000309FB" w:rsidRDefault="000309FB" w:rsidP="000309FB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One of my colleagues helped me to overcome </w:t>
      </w:r>
      <w:del w:id="16" w:author="M" w:date="2021-11-07T12:05:00Z">
        <w:r w:rsidDel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with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that difficult situation.</w:t>
      </w:r>
    </w:p>
    <w:p w14:paraId="2AA1A610" w14:textId="26CC6D24" w:rsidR="000309FB" w:rsidRDefault="000309FB" w:rsidP="000309FB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That time was stressful because I</w:t>
      </w:r>
      <w:ins w:id="17" w:author="M" w:date="2021-11-07T12:05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had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promised my best friend to do it.</w:t>
      </w:r>
    </w:p>
    <w:p w14:paraId="30D472D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Part 3: Describe a challenging thing you have done</w:t>
      </w:r>
    </w:p>
    <w:p w14:paraId="6147754E" w14:textId="77777777" w:rsidR="008E7E37" w:rsidRDefault="008E7E37" w:rsidP="008E7E37">
      <w:pPr>
        <w:shd w:val="clear" w:color="auto" w:fill="FFFFFF"/>
        <w:spacing w:before="150" w:after="150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Please record a 30 to 60-second response for each of the following part 3 topics.</w:t>
      </w:r>
    </w:p>
    <w:p w14:paraId="0D6C1631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commentRangeStart w:id="18"/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Do you think parents should give their children challenging things to do?</w:t>
      </w:r>
      <w:commentRangeEnd w:id="18"/>
      <w:r w:rsidR="000309FB">
        <w:rPr>
          <w:rStyle w:val="CommentReference"/>
        </w:rPr>
        <w:commentReference w:id="18"/>
      </w:r>
    </w:p>
    <w:p w14:paraId="069C1C03" w14:textId="77777777" w:rsidR="008E7E37" w:rsidRDefault="008E7E37" w:rsidP="008E7E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Which do you think are more challenging, team sports or individual sports?</w:t>
      </w:r>
    </w:p>
    <w:p w14:paraId="2DEB5A23" w14:textId="77777777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b/>
          <w:bCs/>
          <w:color w:val="000000"/>
          <w:sz w:val="21"/>
          <w:szCs w:val="21"/>
          <w:lang w:eastAsia="en-CA"/>
        </w:rPr>
        <w:t>Answer:</w:t>
      </w:r>
    </w:p>
    <w:p w14:paraId="38EDA949" w14:textId="72D0842F" w:rsidR="008E7E37" w:rsidRDefault="008E7E37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</w:t>
      </w:r>
      <w:r w:rsidR="000309FB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I</w:t>
      </w:r>
      <w:ins w:id="19" w:author="M" w:date="2021-11-07T12:05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n i</w:t>
        </w:r>
      </w:ins>
      <w:r w:rsidR="000309FB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ndividual sports</w:t>
      </w:r>
      <w:r w:rsidR="005C6800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,</w:t>
      </w:r>
      <w:r w:rsidR="000309FB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you’re</w:t>
      </w:r>
      <w:del w:id="20" w:author="M" w:date="2021-11-07T12:05:00Z">
        <w:r w:rsidR="000309FB" w:rsidDel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 only </w:delText>
        </w:r>
      </w:del>
      <w:ins w:id="21" w:author="M" w:date="2021-11-07T12:05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on </w:t>
        </w:r>
      </w:ins>
      <w:r w:rsidR="000309FB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your own </w:t>
      </w:r>
      <w:ins w:id="22" w:author="M" w:date="2021-11-07T12:05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in the </w:t>
        </w:r>
      </w:ins>
      <w:r w:rsidR="000309FB"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competition.</w:t>
      </w:r>
    </w:p>
    <w:p w14:paraId="7345F4AE" w14:textId="204237FB" w:rsidR="000309FB" w:rsidRDefault="000309FB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All of the athletes</w:t>
      </w:r>
      <w:ins w:id="23" w:author="M" w:date="2021-11-07T12:06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 xml:space="preserve"> play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 together.</w:t>
      </w:r>
    </w:p>
    <w:p w14:paraId="0292415A" w14:textId="5D4B82EC" w:rsidR="005A4344" w:rsidRDefault="005A4344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lastRenderedPageBreak/>
        <w:t xml:space="preserve">Athletes </w:t>
      </w:r>
      <w:del w:id="24" w:author="M" w:date="2021-11-07T12:06:00Z">
        <w:r w:rsidDel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 xml:space="preserve">they </w:delText>
        </w:r>
      </w:del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>will learn …</w:t>
      </w:r>
    </w:p>
    <w:p w14:paraId="0EB056E8" w14:textId="4F202828" w:rsidR="005A4344" w:rsidRDefault="005A4344" w:rsidP="008E7E3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</w:pPr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This one (team sport) is more </w:t>
      </w:r>
      <w:del w:id="25" w:author="M" w:date="2021-11-07T12:06:00Z">
        <w:r w:rsidDel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delText>challengeable</w:delText>
        </w:r>
      </w:del>
      <w:ins w:id="26" w:author="M" w:date="2021-11-07T12:08:00Z">
        <w:r w:rsidR="005C6800">
          <w:rPr>
            <w:rFonts w:ascii="IRANSans" w:eastAsia="Times New Roman" w:hAnsi="IRANSans" w:cs="Times New Roman"/>
            <w:color w:val="000000"/>
            <w:sz w:val="21"/>
            <w:szCs w:val="21"/>
            <w:lang w:eastAsia="en-CA"/>
          </w:rPr>
          <w:t>challenging</w:t>
        </w:r>
      </w:ins>
      <w:r>
        <w:rPr>
          <w:rFonts w:ascii="IRANSans" w:eastAsia="Times New Roman" w:hAnsi="IRANSans" w:cs="Times New Roman"/>
          <w:color w:val="000000"/>
          <w:sz w:val="21"/>
          <w:szCs w:val="21"/>
          <w:lang w:eastAsia="en-CA"/>
        </w:rPr>
        <w:t xml:space="preserve">. </w:t>
      </w:r>
    </w:p>
    <w:p w14:paraId="324B3DD8" w14:textId="3B68B98C" w:rsidR="00024656" w:rsidRPr="000C3E63" w:rsidRDefault="00BC71D8" w:rsidP="000C3E63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C3E63">
        <w:rPr>
          <w:rFonts w:asciiTheme="majorBidi" w:hAnsiTheme="majorBidi" w:cstheme="majorBidi"/>
          <w:b/>
          <w:bCs/>
          <w:sz w:val="24"/>
          <w:szCs w:val="24"/>
        </w:rPr>
        <w:t>Rater’s comments:</w:t>
      </w:r>
    </w:p>
    <w:p w14:paraId="25766EFA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 xml:space="preserve">You need to check word stress with dictionary. </w:t>
      </w:r>
    </w:p>
    <w:p w14:paraId="026B1CAC" w14:textId="77777777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You need to work on your intonation.</w:t>
      </w:r>
      <w:r w:rsidRPr="000C3E63">
        <w:rPr>
          <w:rFonts w:asciiTheme="majorBidi" w:hAnsiTheme="majorBidi" w:cstheme="majorBidi"/>
          <w:sz w:val="24"/>
          <w:szCs w:val="24"/>
        </w:rPr>
        <w:t xml:space="preserve"> </w:t>
      </w:r>
    </w:p>
    <w:p w14:paraId="30CE88C6" w14:textId="02F815DB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a Farsi accent.</w:t>
      </w:r>
    </w:p>
    <w:p w14:paraId="297F90A3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You had frequent grammar mistakes.</w:t>
      </w:r>
    </w:p>
    <w:p w14:paraId="1FD1FEC4" w14:textId="1C8821F6" w:rsid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range of vocabulary.</w:t>
      </w:r>
      <w:r w:rsidR="005A4344">
        <w:rPr>
          <w:rFonts w:asciiTheme="majorBidi" w:hAnsiTheme="majorBidi" w:cstheme="majorBidi"/>
          <w:sz w:val="24"/>
          <w:szCs w:val="24"/>
        </w:rPr>
        <w:t xml:space="preserve"> It can get better though.</w:t>
      </w:r>
    </w:p>
    <w:p w14:paraId="31039820" w14:textId="1DCBFADC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Good speed.</w:t>
      </w:r>
    </w:p>
    <w:p w14:paraId="56275E26" w14:textId="77777777" w:rsidR="000C3E63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time management.</w:t>
      </w:r>
    </w:p>
    <w:p w14:paraId="5E10006F" w14:textId="3F53B371" w:rsidR="00BC71D8" w:rsidRPr="000C3E63" w:rsidRDefault="000C3E63" w:rsidP="000C3E6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C3E63">
        <w:rPr>
          <w:rFonts w:asciiTheme="majorBidi" w:hAnsiTheme="majorBidi" w:cstheme="majorBidi"/>
          <w:sz w:val="24"/>
          <w:szCs w:val="24"/>
        </w:rPr>
        <w:t>Good use of the response template.</w:t>
      </w:r>
    </w:p>
    <w:sectPr w:rsidR="00BC71D8" w:rsidRPr="000C3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" w:date="2021-11-07T12:04:00Z" w:initials="M">
    <w:p w14:paraId="41E23A4B" w14:textId="0EAAA05F" w:rsidR="005C6800" w:rsidRDefault="005C6800">
      <w:pPr>
        <w:pStyle w:val="CommentText"/>
      </w:pPr>
      <w:r>
        <w:rPr>
          <w:rStyle w:val="CommentReference"/>
        </w:rPr>
        <w:annotationRef/>
      </w:r>
      <w:r>
        <w:t>Do not use which in a defining relative clause.</w:t>
      </w:r>
    </w:p>
  </w:comment>
  <w:comment w:id="18" w:author="M" w:date="2021-11-07T11:42:00Z" w:initials="M">
    <w:p w14:paraId="44E9E516" w14:textId="6827F7E2" w:rsidR="000309FB" w:rsidRDefault="000309FB" w:rsidP="000309FB">
      <w:pPr>
        <w:pStyle w:val="CommentText"/>
      </w:pPr>
      <w:r>
        <w:rPr>
          <w:rStyle w:val="CommentReference"/>
        </w:rPr>
        <w:annotationRef/>
      </w:r>
      <w:r>
        <w:t>First, answer with yes or no. Then explain your answer.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E23A4B" w15:done="0"/>
  <w15:commentEx w15:paraId="44E9E5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23F5A" w16cex:dateUtc="2021-11-07T08:34:00Z"/>
  <w16cex:commentExtensible w16cex:durableId="25323A17" w16cex:dateUtc="2021-11-07T08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E23A4B" w16cid:durableId="25323F5A"/>
  <w16cid:commentId w16cid:paraId="44E9E516" w16cid:durableId="25323A1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18B3"/>
    <w:multiLevelType w:val="multilevel"/>
    <w:tmpl w:val="982A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57192"/>
    <w:multiLevelType w:val="multilevel"/>
    <w:tmpl w:val="5E0A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BF04DF"/>
    <w:multiLevelType w:val="multilevel"/>
    <w:tmpl w:val="34FC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E14E9A"/>
    <w:multiLevelType w:val="multilevel"/>
    <w:tmpl w:val="40BAA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7B"/>
    <w:rsid w:val="00024656"/>
    <w:rsid w:val="000309FB"/>
    <w:rsid w:val="000C3E63"/>
    <w:rsid w:val="005A4344"/>
    <w:rsid w:val="005C6800"/>
    <w:rsid w:val="008E7E37"/>
    <w:rsid w:val="00903A7B"/>
    <w:rsid w:val="00B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91DA"/>
  <w15:chartTrackingRefBased/>
  <w15:docId w15:val="{6E56A779-6C1B-4505-B0C1-06ADE9A2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C71D8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3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7E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9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9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dcterms:created xsi:type="dcterms:W3CDTF">2021-09-20T06:12:00Z</dcterms:created>
  <dcterms:modified xsi:type="dcterms:W3CDTF">2021-11-07T08:38:00Z</dcterms:modified>
</cp:coreProperties>
</file>